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E43" w:rsidRPr="00555185" w:rsidRDefault="00787E43">
      <w:pPr>
        <w:pStyle w:val="Header"/>
        <w:jc w:val="right"/>
        <w:rPr>
          <w:rFonts w:ascii="Arial" w:hAnsi="Arial" w:cs="Arial"/>
          <w:b/>
          <w:sz w:val="28"/>
          <w:szCs w:val="28"/>
          <w:lang w:val="fr-FR"/>
        </w:rPr>
      </w:pPr>
      <w:r w:rsidRPr="00555185">
        <w:rPr>
          <w:rFonts w:ascii="Arial" w:hAnsi="Arial" w:cs="Arial"/>
          <w:b/>
          <w:sz w:val="28"/>
          <w:szCs w:val="28"/>
          <w:lang w:val="fr-FR"/>
        </w:rPr>
        <w:t xml:space="preserve">EUR </w:t>
      </w:r>
      <w:smartTag w:uri="urn:schemas-microsoft-com:office:smarttags" w:element="stockticker">
        <w:r w:rsidRPr="00555185">
          <w:rPr>
            <w:rFonts w:ascii="Arial" w:hAnsi="Arial" w:cs="Arial"/>
            <w:b/>
            <w:sz w:val="28"/>
            <w:szCs w:val="28"/>
            <w:lang w:val="fr-FR"/>
          </w:rPr>
          <w:t>DOC</w:t>
        </w:r>
      </w:smartTag>
      <w:r w:rsidRPr="00555185">
        <w:rPr>
          <w:rFonts w:ascii="Arial" w:hAnsi="Arial" w:cs="Arial"/>
          <w:b/>
          <w:sz w:val="28"/>
          <w:szCs w:val="28"/>
          <w:lang w:val="fr-FR"/>
        </w:rPr>
        <w:t xml:space="preserve"> 024</w:t>
      </w:r>
    </w:p>
    <w:p w:rsidR="00C6338B" w:rsidRPr="00866941" w:rsidRDefault="00C6338B" w:rsidP="00C6338B">
      <w:pPr>
        <w:spacing w:after="0"/>
        <w:rPr>
          <w:rFonts w:ascii="Arial" w:hAnsi="Arial" w:cs="Arial"/>
          <w:sz w:val="36"/>
          <w:szCs w:val="36"/>
          <w:lang w:val="fr-FR"/>
        </w:rPr>
      </w:pPr>
    </w:p>
    <w:p w:rsidR="00C6338B" w:rsidRPr="00866941" w:rsidRDefault="00C6338B" w:rsidP="00C6338B">
      <w:pPr>
        <w:spacing w:after="0"/>
        <w:rPr>
          <w:rFonts w:ascii="Arial" w:hAnsi="Arial" w:cs="Arial"/>
          <w:sz w:val="36"/>
          <w:szCs w:val="36"/>
          <w:lang w:val="fr-FR"/>
        </w:rPr>
      </w:pPr>
    </w:p>
    <w:p w:rsidR="00C6338B" w:rsidRPr="00866941" w:rsidRDefault="00C6338B" w:rsidP="00C6338B">
      <w:pPr>
        <w:spacing w:after="0"/>
        <w:rPr>
          <w:rFonts w:ascii="Arial" w:hAnsi="Arial" w:cs="Arial"/>
          <w:sz w:val="36"/>
          <w:szCs w:val="36"/>
          <w:lang w:val="fr-FR"/>
        </w:rPr>
      </w:pPr>
    </w:p>
    <w:p w:rsidR="00C6338B" w:rsidRPr="00866941" w:rsidRDefault="00C6338B" w:rsidP="00C6338B">
      <w:pPr>
        <w:spacing w:after="0"/>
        <w:rPr>
          <w:rFonts w:ascii="Arial" w:hAnsi="Arial" w:cs="Arial"/>
          <w:sz w:val="36"/>
          <w:szCs w:val="36"/>
          <w:lang w:val="fr-FR"/>
        </w:rPr>
      </w:pPr>
    </w:p>
    <w:p w:rsidR="00787E43" w:rsidRPr="00555185" w:rsidRDefault="00787E43">
      <w:pPr>
        <w:jc w:val="center"/>
        <w:rPr>
          <w:rFonts w:ascii="Arial" w:hAnsi="Arial" w:cs="Arial"/>
          <w:b/>
          <w:sz w:val="36"/>
          <w:szCs w:val="36"/>
          <w:lang w:val="fr-FR"/>
        </w:rPr>
      </w:pPr>
      <w:r w:rsidRPr="00555185">
        <w:rPr>
          <w:rFonts w:ascii="Arial" w:hAnsi="Arial" w:cs="Arial"/>
          <w:b/>
          <w:sz w:val="36"/>
          <w:szCs w:val="36"/>
          <w:lang w:val="fr-FR"/>
        </w:rPr>
        <w:t>INTERNATIONAL CIVIL AVIATION ORGANIZATION</w:t>
      </w:r>
    </w:p>
    <w:p w:rsidR="00787E43" w:rsidRPr="00555185" w:rsidRDefault="00787E43">
      <w:pPr>
        <w:rPr>
          <w:rFonts w:ascii="Arial" w:hAnsi="Arial" w:cs="Arial"/>
          <w:lang w:val="fr-FR"/>
        </w:rPr>
      </w:pPr>
    </w:p>
    <w:p w:rsidR="00787E43" w:rsidRPr="00555185" w:rsidRDefault="00787E43">
      <w:pPr>
        <w:rPr>
          <w:rFonts w:ascii="Arial" w:hAnsi="Arial" w:cs="Arial"/>
          <w:lang w:val="fr-FR"/>
        </w:rPr>
      </w:pPr>
    </w:p>
    <w:p w:rsidR="00787E43" w:rsidRPr="00555185" w:rsidRDefault="00A1170F">
      <w:pPr>
        <w:rPr>
          <w:rFonts w:ascii="Arial" w:hAnsi="Arial" w:cs="Arial"/>
          <w:lang w:val="fr-FR"/>
        </w:rPr>
      </w:pPr>
      <w:r>
        <w:rPr>
          <w:noProof/>
        </w:rPr>
        <w:drawing>
          <wp:anchor distT="0" distB="0" distL="114300" distR="114300" simplePos="0" relativeHeight="251657728" behindDoc="0" locked="0" layoutInCell="0" allowOverlap="1" wp14:anchorId="4E9AB62C" wp14:editId="204BA1BC">
            <wp:simplePos x="0" y="0"/>
            <wp:positionH relativeFrom="column">
              <wp:posOffset>2171700</wp:posOffset>
            </wp:positionH>
            <wp:positionV relativeFrom="paragraph">
              <wp:posOffset>190500</wp:posOffset>
            </wp:positionV>
            <wp:extent cx="1800225" cy="1456690"/>
            <wp:effectExtent l="19050" t="0" r="9525" b="0"/>
            <wp:wrapTopAndBottom/>
            <wp:docPr id="2" name="Picture 2" descr="ICAO-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CAO-medium"/>
                    <pic:cNvPicPr>
                      <a:picLocks noChangeAspect="1" noChangeArrowheads="1"/>
                    </pic:cNvPicPr>
                  </pic:nvPicPr>
                  <pic:blipFill>
                    <a:blip r:embed="rId9" cstate="print"/>
                    <a:srcRect/>
                    <a:stretch>
                      <a:fillRect/>
                    </a:stretch>
                  </pic:blipFill>
                  <pic:spPr bwMode="auto">
                    <a:xfrm>
                      <a:off x="0" y="0"/>
                      <a:ext cx="1800225" cy="1456690"/>
                    </a:xfrm>
                    <a:prstGeom prst="rect">
                      <a:avLst/>
                    </a:prstGeom>
                    <a:noFill/>
                    <a:ln w="9525">
                      <a:noFill/>
                      <a:miter lim="800000"/>
                      <a:headEnd/>
                      <a:tailEnd/>
                    </a:ln>
                  </pic:spPr>
                </pic:pic>
              </a:graphicData>
            </a:graphic>
          </wp:anchor>
        </w:drawing>
      </w:r>
    </w:p>
    <w:p w:rsidR="00787E43" w:rsidRPr="00555185" w:rsidRDefault="00787E43">
      <w:pPr>
        <w:rPr>
          <w:rFonts w:ascii="Arial" w:hAnsi="Arial" w:cs="Arial"/>
          <w:lang w:val="fr-FR"/>
        </w:rPr>
      </w:pPr>
    </w:p>
    <w:p w:rsidR="00787E43" w:rsidRPr="00555185" w:rsidRDefault="00787E43">
      <w:pPr>
        <w:jc w:val="center"/>
        <w:rPr>
          <w:rFonts w:ascii="Arial" w:hAnsi="Arial" w:cs="Arial"/>
          <w:strike/>
          <w:lang w:val="fr-FR"/>
        </w:rPr>
      </w:pPr>
    </w:p>
    <w:p w:rsidR="00787E43" w:rsidRPr="00866941" w:rsidRDefault="00787E43">
      <w:pPr>
        <w:jc w:val="center"/>
        <w:rPr>
          <w:rFonts w:ascii="Arial" w:hAnsi="Arial" w:cs="Arial"/>
          <w:b/>
          <w:caps/>
          <w:sz w:val="36"/>
          <w:lang w:val="fr-FR"/>
        </w:rPr>
      </w:pPr>
      <w:r w:rsidRPr="00866941">
        <w:rPr>
          <w:rFonts w:ascii="Arial" w:hAnsi="Arial" w:cs="Arial"/>
          <w:b/>
          <w:caps/>
          <w:sz w:val="36"/>
          <w:lang w:val="fr-FR"/>
        </w:rPr>
        <w:t xml:space="preserve">European PRINCIPLES </w:t>
      </w:r>
      <w:smartTag w:uri="urn:schemas-microsoft-com:office:smarttags" w:element="stockticker">
        <w:r w:rsidRPr="00866941">
          <w:rPr>
            <w:rFonts w:ascii="Arial" w:hAnsi="Arial" w:cs="Arial"/>
            <w:b/>
            <w:caps/>
            <w:sz w:val="36"/>
            <w:lang w:val="fr-FR"/>
          </w:rPr>
          <w:t>AND</w:t>
        </w:r>
      </w:smartTag>
      <w:r w:rsidRPr="00866941">
        <w:rPr>
          <w:rFonts w:ascii="Arial" w:hAnsi="Arial" w:cs="Arial"/>
          <w:b/>
          <w:caps/>
          <w:sz w:val="36"/>
          <w:lang w:val="fr-FR"/>
        </w:rPr>
        <w:t xml:space="preserve"> PROCEDURES FOR THE ALLOCATION OF SECONDARY SURVEILLANCE RADAR MODE S</w:t>
      </w:r>
      <w:r w:rsidRPr="00866941">
        <w:rPr>
          <w:rFonts w:ascii="Arial" w:hAnsi="Arial" w:cs="Arial"/>
          <w:b/>
          <w:sz w:val="24"/>
          <w:lang w:val="fr-FR"/>
        </w:rPr>
        <w:t xml:space="preserve"> </w:t>
      </w:r>
      <w:r w:rsidRPr="00866941">
        <w:rPr>
          <w:rFonts w:ascii="Arial" w:hAnsi="Arial" w:cs="Arial"/>
          <w:b/>
          <w:caps/>
          <w:sz w:val="36"/>
          <w:lang w:val="fr-FR"/>
        </w:rPr>
        <w:t>INTERROGATOR CODES (IC)</w:t>
      </w:r>
    </w:p>
    <w:p w:rsidR="00787E43" w:rsidRPr="00555185" w:rsidRDefault="00787E43">
      <w:pPr>
        <w:jc w:val="center"/>
        <w:rPr>
          <w:rFonts w:ascii="Arial" w:hAnsi="Arial" w:cs="Arial"/>
          <w:i/>
          <w:sz w:val="24"/>
        </w:rPr>
      </w:pPr>
      <w:r w:rsidRPr="00555185">
        <w:rPr>
          <w:rFonts w:ascii="Arial" w:hAnsi="Arial" w:cs="Arial"/>
          <w:i/>
          <w:sz w:val="24"/>
        </w:rPr>
        <w:t>- First Edition -</w:t>
      </w:r>
    </w:p>
    <w:p w:rsidR="00787E43" w:rsidRPr="00555185" w:rsidRDefault="00787E43">
      <w:pPr>
        <w:rPr>
          <w:rFonts w:ascii="Arial" w:hAnsi="Arial" w:cs="Arial"/>
        </w:rPr>
      </w:pPr>
    </w:p>
    <w:p w:rsidR="00787E43" w:rsidRPr="00555185" w:rsidRDefault="00787E43">
      <w:pPr>
        <w:jc w:val="center"/>
        <w:rPr>
          <w:rFonts w:ascii="Arial" w:hAnsi="Arial" w:cs="Arial"/>
          <w:b/>
          <w:sz w:val="32"/>
        </w:rPr>
      </w:pPr>
      <w:r w:rsidRPr="00555185">
        <w:rPr>
          <w:rFonts w:ascii="Arial" w:hAnsi="Arial" w:cs="Arial"/>
          <w:b/>
          <w:sz w:val="32"/>
        </w:rPr>
        <w:t>2011</w:t>
      </w:r>
    </w:p>
    <w:p w:rsidR="00787E43" w:rsidRPr="00555185" w:rsidRDefault="00787E43">
      <w:pPr>
        <w:tabs>
          <w:tab w:val="right" w:pos="9638"/>
        </w:tabs>
        <w:rPr>
          <w:rFonts w:ascii="Arial" w:hAnsi="Arial" w:cs="Arial"/>
          <w:smallCaps/>
        </w:rPr>
      </w:pPr>
    </w:p>
    <w:p w:rsidR="00C6338B" w:rsidRDefault="00C6338B">
      <w:pPr>
        <w:tabs>
          <w:tab w:val="right" w:pos="9638"/>
        </w:tabs>
        <w:rPr>
          <w:rFonts w:ascii="Arial" w:hAnsi="Arial" w:cs="Arial"/>
          <w:smallCaps/>
        </w:rPr>
      </w:pPr>
    </w:p>
    <w:p w:rsidR="00F76AAA" w:rsidRDefault="00F76AAA">
      <w:pPr>
        <w:tabs>
          <w:tab w:val="right" w:pos="9638"/>
        </w:tabs>
        <w:rPr>
          <w:rFonts w:ascii="Arial" w:hAnsi="Arial" w:cs="Arial"/>
          <w:smallCaps/>
        </w:rPr>
      </w:pPr>
    </w:p>
    <w:p w:rsidR="00F76AAA" w:rsidRDefault="00F76AAA">
      <w:pPr>
        <w:tabs>
          <w:tab w:val="right" w:pos="9638"/>
        </w:tabs>
        <w:rPr>
          <w:rFonts w:ascii="Arial" w:hAnsi="Arial" w:cs="Arial"/>
          <w:smallCaps/>
        </w:rPr>
      </w:pPr>
    </w:p>
    <w:p w:rsidR="00F76AAA" w:rsidRPr="00555185" w:rsidRDefault="00F76AAA">
      <w:pPr>
        <w:tabs>
          <w:tab w:val="right" w:pos="9638"/>
        </w:tabs>
        <w:rPr>
          <w:rFonts w:ascii="Arial" w:hAnsi="Arial" w:cs="Arial"/>
          <w:smallCaps/>
        </w:rPr>
      </w:pPr>
    </w:p>
    <w:p w:rsidR="00787E43" w:rsidRPr="00555185" w:rsidRDefault="006272F8" w:rsidP="00F76AAA">
      <w:pPr>
        <w:tabs>
          <w:tab w:val="right" w:pos="9638"/>
        </w:tabs>
        <w:spacing w:after="0"/>
        <w:rPr>
          <w:rFonts w:ascii="Arial" w:hAnsi="Arial" w:cs="Arial"/>
          <w:smallCaps/>
        </w:rPr>
      </w:pPr>
      <w:r>
        <w:rPr>
          <w:rFonts w:ascii="Arial" w:hAnsi="Arial" w:cs="Arial"/>
          <w:smallCaps/>
        </w:rPr>
        <w:tab/>
        <w:t xml:space="preserve">Amendment </w:t>
      </w:r>
      <w:del w:id="0" w:author="Hofstetter, Isabelle" w:date="2017-11-07T12:15:00Z">
        <w:r w:rsidR="00860EE5" w:rsidDel="00C87065">
          <w:rPr>
            <w:rFonts w:ascii="Arial" w:hAnsi="Arial" w:cs="Arial"/>
            <w:smallCaps/>
          </w:rPr>
          <w:delText>1</w:delText>
        </w:r>
        <w:r w:rsidR="00DF661E" w:rsidDel="00C87065">
          <w:rPr>
            <w:rFonts w:ascii="Arial" w:hAnsi="Arial" w:cs="Arial"/>
            <w:smallCaps/>
          </w:rPr>
          <w:delText>2</w:delText>
        </w:r>
      </w:del>
      <w:ins w:id="1" w:author="Hofstetter, Isabelle" w:date="2017-11-07T12:15:00Z">
        <w:r w:rsidR="00C87065">
          <w:rPr>
            <w:rFonts w:ascii="Arial" w:hAnsi="Arial" w:cs="Arial"/>
            <w:smallCaps/>
          </w:rPr>
          <w:t>13</w:t>
        </w:r>
      </w:ins>
    </w:p>
    <w:p w:rsidR="00787E43" w:rsidRPr="00555185" w:rsidRDefault="00787E43">
      <w:pPr>
        <w:rPr>
          <w:rFonts w:ascii="Arial" w:hAnsi="Arial" w:cs="Arial"/>
        </w:rPr>
        <w:sectPr w:rsidR="00787E43" w:rsidRPr="00555185">
          <w:headerReference w:type="even" r:id="rId10"/>
          <w:headerReference w:type="default" r:id="rId11"/>
          <w:footerReference w:type="even" r:id="rId12"/>
          <w:footerReference w:type="default" r:id="rId13"/>
          <w:headerReference w:type="first" r:id="rId14"/>
          <w:footerReference w:type="first" r:id="rId15"/>
          <w:pgSz w:w="11906" w:h="16838" w:code="9"/>
          <w:pgMar w:top="851" w:right="1134" w:bottom="1134" w:left="1134" w:header="851" w:footer="737" w:gutter="0"/>
          <w:cols w:space="720"/>
          <w:titlePg/>
        </w:sectPr>
      </w:pPr>
      <w:r w:rsidRPr="00555185">
        <w:rPr>
          <w:rFonts w:ascii="Arial" w:hAnsi="Arial" w:cs="Arial"/>
          <w:smallCaps/>
        </w:rPr>
        <w:lastRenderedPageBreak/>
        <w:t xml:space="preserve">Prepared by the European </w:t>
      </w:r>
      <w:smartTag w:uri="urn:schemas-microsoft-com:office:smarttags" w:element="stockticker">
        <w:r w:rsidRPr="00555185">
          <w:rPr>
            <w:rFonts w:ascii="Arial" w:hAnsi="Arial" w:cs="Arial"/>
            <w:smallCaps/>
          </w:rPr>
          <w:t>and</w:t>
        </w:r>
      </w:smartTag>
      <w:r w:rsidRPr="00555185">
        <w:rPr>
          <w:rFonts w:ascii="Arial" w:hAnsi="Arial" w:cs="Arial"/>
          <w:smallCaps/>
        </w:rPr>
        <w:t xml:space="preserve"> North Atlantic Office of ICAO </w:t>
      </w:r>
      <w:r w:rsidRPr="00555185">
        <w:rPr>
          <w:rFonts w:ascii="Arial" w:hAnsi="Arial" w:cs="Arial"/>
          <w:smallCaps/>
        </w:rPr>
        <w:tab/>
      </w:r>
      <w:r w:rsidR="00BE28BF">
        <w:rPr>
          <w:rFonts w:ascii="Arial" w:hAnsi="Arial" w:cs="Arial"/>
          <w:smallCaps/>
        </w:rPr>
        <w:tab/>
      </w:r>
      <w:r w:rsidR="00660B44">
        <w:rPr>
          <w:rFonts w:ascii="Arial" w:hAnsi="Arial" w:cs="Arial"/>
          <w:smallCaps/>
        </w:rPr>
        <w:t xml:space="preserve">            </w:t>
      </w:r>
      <w:r w:rsidR="004D0E5A">
        <w:rPr>
          <w:rFonts w:ascii="Arial" w:hAnsi="Arial" w:cs="Arial"/>
          <w:smallCaps/>
        </w:rPr>
        <w:t xml:space="preserve">   </w:t>
      </w:r>
      <w:r w:rsidR="00D82C86">
        <w:rPr>
          <w:rFonts w:ascii="Arial" w:hAnsi="Arial" w:cs="Arial"/>
          <w:smallCaps/>
        </w:rPr>
        <w:t xml:space="preserve">     </w:t>
      </w:r>
      <w:r w:rsidR="001066F0">
        <w:rPr>
          <w:rFonts w:ascii="Arial" w:hAnsi="Arial" w:cs="Arial"/>
          <w:smallCaps/>
        </w:rPr>
        <w:t xml:space="preserve">      </w:t>
      </w:r>
      <w:r w:rsidR="00D82C86">
        <w:rPr>
          <w:rFonts w:ascii="Arial" w:hAnsi="Arial" w:cs="Arial"/>
          <w:smallCaps/>
        </w:rPr>
        <w:t xml:space="preserve"> </w:t>
      </w:r>
      <w:del w:id="4" w:author="Hofstetter, Isabelle" w:date="2017-11-07T12:15:00Z">
        <w:r w:rsidR="00DF661E" w:rsidDel="00C87065">
          <w:rPr>
            <w:rFonts w:ascii="Arial" w:hAnsi="Arial" w:cs="Arial"/>
            <w:smallCaps/>
          </w:rPr>
          <w:delText>August</w:delText>
        </w:r>
        <w:r w:rsidR="005D257A" w:rsidDel="00C87065">
          <w:rPr>
            <w:rFonts w:ascii="Arial" w:hAnsi="Arial" w:cs="Arial"/>
            <w:smallCaps/>
          </w:rPr>
          <w:delText xml:space="preserve"> </w:delText>
        </w:r>
      </w:del>
      <w:ins w:id="5" w:author="Hofstetter, Isabelle" w:date="2017-11-07T12:15:00Z">
        <w:r w:rsidR="00C87065">
          <w:rPr>
            <w:rFonts w:ascii="Arial" w:hAnsi="Arial" w:cs="Arial"/>
            <w:smallCaps/>
          </w:rPr>
          <w:t xml:space="preserve">November </w:t>
        </w:r>
      </w:ins>
      <w:r w:rsidR="00660B44">
        <w:rPr>
          <w:rFonts w:ascii="Arial" w:hAnsi="Arial" w:cs="Arial"/>
          <w:smallCaps/>
        </w:rPr>
        <w:t>2</w:t>
      </w:r>
      <w:r w:rsidR="00D34196">
        <w:rPr>
          <w:rFonts w:ascii="Arial" w:hAnsi="Arial" w:cs="Arial"/>
          <w:smallCaps/>
        </w:rPr>
        <w:t>01</w:t>
      </w:r>
      <w:r w:rsidR="001066F0">
        <w:rPr>
          <w:rFonts w:ascii="Arial" w:hAnsi="Arial" w:cs="Arial"/>
          <w:smallCaps/>
        </w:rPr>
        <w:t>7</w:t>
      </w:r>
    </w:p>
    <w:p w:rsidR="00787E43" w:rsidRPr="00555185" w:rsidRDefault="00787E43">
      <w:pPr>
        <w:rPr>
          <w:rFonts w:ascii="Arial" w:hAnsi="Arial" w:cs="Arial"/>
        </w:rPr>
      </w:pPr>
    </w:p>
    <w:p w:rsidR="00787E43" w:rsidRPr="00555185" w:rsidRDefault="00787E43">
      <w:pPr>
        <w:rPr>
          <w:rFonts w:ascii="Arial" w:hAnsi="Arial" w:cs="Arial"/>
        </w:rPr>
      </w:pPr>
    </w:p>
    <w:p w:rsidR="00787E43" w:rsidRPr="00555185" w:rsidRDefault="00787E43">
      <w:pPr>
        <w:rPr>
          <w:rFonts w:ascii="Arial" w:hAnsi="Arial" w:cs="Arial"/>
        </w:rPr>
      </w:pPr>
    </w:p>
    <w:p w:rsidR="00787E43" w:rsidRPr="00555185" w:rsidRDefault="00787E43">
      <w:pPr>
        <w:rPr>
          <w:rFonts w:ascii="Arial" w:hAnsi="Arial" w:cs="Arial"/>
        </w:rPr>
      </w:pPr>
    </w:p>
    <w:p w:rsidR="00787E43" w:rsidRPr="00555185" w:rsidRDefault="00787E43">
      <w:pPr>
        <w:rPr>
          <w:rFonts w:ascii="Arial" w:hAnsi="Arial" w:cs="Arial"/>
        </w:rPr>
      </w:pPr>
    </w:p>
    <w:p w:rsidR="00787E43" w:rsidRPr="00555185" w:rsidRDefault="00787E43">
      <w:pPr>
        <w:rPr>
          <w:rFonts w:ascii="Arial" w:hAnsi="Arial" w:cs="Arial"/>
        </w:rPr>
      </w:pPr>
    </w:p>
    <w:p w:rsidR="00787E43" w:rsidRPr="00555185" w:rsidRDefault="00787E43">
      <w:pPr>
        <w:rPr>
          <w:rFonts w:ascii="Arial" w:hAnsi="Arial" w:cs="Arial"/>
        </w:rPr>
      </w:pPr>
    </w:p>
    <w:p w:rsidR="00787E43" w:rsidRPr="00555185" w:rsidRDefault="00787E43">
      <w:pPr>
        <w:rPr>
          <w:rFonts w:ascii="Arial" w:hAnsi="Arial" w:cs="Arial"/>
        </w:rPr>
      </w:pPr>
    </w:p>
    <w:p w:rsidR="00787E43" w:rsidRPr="00555185" w:rsidRDefault="00787E43">
      <w:pPr>
        <w:rPr>
          <w:rFonts w:ascii="Arial" w:hAnsi="Arial" w:cs="Arial"/>
        </w:rPr>
      </w:pPr>
    </w:p>
    <w:p w:rsidR="00787E43" w:rsidRPr="00555185" w:rsidRDefault="00787E43">
      <w:pPr>
        <w:pStyle w:val="BlockText"/>
        <w:pBdr>
          <w:top w:val="single" w:sz="4" w:space="10" w:color="auto" w:shadow="1"/>
          <w:left w:val="single" w:sz="4" w:space="10" w:color="auto" w:shadow="1"/>
          <w:bottom w:val="single" w:sz="4" w:space="10" w:color="auto" w:shadow="1"/>
          <w:right w:val="single" w:sz="4" w:space="10" w:color="auto" w:shadow="1"/>
        </w:pBdr>
        <w:ind w:left="851" w:right="849"/>
        <w:rPr>
          <w:rFonts w:ascii="Arial" w:hAnsi="Arial" w:cs="Arial"/>
        </w:rPr>
      </w:pPr>
      <w:r w:rsidRPr="00555185">
        <w:rPr>
          <w:rFonts w:ascii="Arial" w:hAnsi="Arial" w:cs="Arial"/>
        </w:rPr>
        <w:t>The designations and the presentation of material in this publication do not imply the expression of any opinion whatsoever on the part of ICAO concerning the legal status of any country, territory, city or area of its authorities, or concerning the delimitation of its frontiers or boundaries.</w:t>
      </w:r>
    </w:p>
    <w:p w:rsidR="00787E43" w:rsidRPr="00555185" w:rsidRDefault="00787E43">
      <w:pPr>
        <w:rPr>
          <w:rFonts w:ascii="Arial" w:hAnsi="Arial" w:cs="Arial"/>
        </w:rPr>
      </w:pPr>
    </w:p>
    <w:p w:rsidR="00787E43" w:rsidRPr="00555185" w:rsidRDefault="00787E43">
      <w:pPr>
        <w:rPr>
          <w:rFonts w:ascii="Arial" w:hAnsi="Arial" w:cs="Arial"/>
        </w:rPr>
      </w:pPr>
    </w:p>
    <w:p w:rsidR="00787E43" w:rsidRPr="00555185" w:rsidRDefault="00787E43">
      <w:pPr>
        <w:rPr>
          <w:rFonts w:ascii="Arial" w:hAnsi="Arial" w:cs="Arial"/>
        </w:rPr>
      </w:pPr>
    </w:p>
    <w:p w:rsidR="00787E43" w:rsidRPr="00555185" w:rsidRDefault="00787E43">
      <w:pPr>
        <w:rPr>
          <w:rFonts w:ascii="Arial" w:hAnsi="Arial" w:cs="Arial"/>
        </w:rPr>
        <w:sectPr w:rsidR="00787E43" w:rsidRPr="00555185" w:rsidSect="00F76AAA">
          <w:headerReference w:type="even" r:id="rId16"/>
          <w:headerReference w:type="default" r:id="rId17"/>
          <w:footerReference w:type="default" r:id="rId18"/>
          <w:headerReference w:type="first" r:id="rId19"/>
          <w:pgSz w:w="11906" w:h="16838"/>
          <w:pgMar w:top="1134" w:right="1134" w:bottom="1134" w:left="1134" w:header="709" w:footer="709" w:gutter="0"/>
          <w:pgNumType w:start="3"/>
          <w:cols w:space="708"/>
          <w:docGrid w:linePitch="360"/>
        </w:sectPr>
      </w:pPr>
    </w:p>
    <w:p w:rsidR="00130B27" w:rsidRDefault="00130B27" w:rsidP="00130B27">
      <w:pPr>
        <w:jc w:val="center"/>
        <w:rPr>
          <w:b/>
          <w:smallCaps/>
          <w:sz w:val="28"/>
          <w:szCs w:val="28"/>
        </w:rPr>
      </w:pPr>
      <w:r>
        <w:rPr>
          <w:b/>
          <w:smallCaps/>
          <w:sz w:val="28"/>
          <w:szCs w:val="28"/>
        </w:rPr>
        <w:lastRenderedPageBreak/>
        <w:t>Record of Amendments</w:t>
      </w:r>
    </w:p>
    <w:p w:rsidR="00130B27" w:rsidRDefault="00130B27" w:rsidP="00130B27">
      <w:pPr>
        <w:jc w:val="center"/>
        <w:rPr>
          <w:b/>
          <w:smallCap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5245"/>
        <w:gridCol w:w="2395"/>
      </w:tblGrid>
      <w:tr w:rsidR="00130B27" w:rsidRPr="00F6665B" w:rsidTr="009A075D">
        <w:trPr>
          <w:jc w:val="center"/>
        </w:trPr>
        <w:tc>
          <w:tcPr>
            <w:tcW w:w="1526" w:type="dxa"/>
          </w:tcPr>
          <w:p w:rsidR="00130B27" w:rsidRPr="00F6665B" w:rsidRDefault="00130B27" w:rsidP="009A6A3E">
            <w:pPr>
              <w:spacing w:before="40" w:after="40"/>
              <w:jc w:val="center"/>
              <w:rPr>
                <w:rFonts w:ascii="Times New Roman Bold" w:hAnsi="Times New Roman Bold"/>
                <w:b/>
              </w:rPr>
            </w:pPr>
            <w:r w:rsidRPr="00F6665B">
              <w:rPr>
                <w:rFonts w:ascii="Times New Roman Bold" w:hAnsi="Times New Roman Bold"/>
                <w:b/>
              </w:rPr>
              <w:t>Amendment</w:t>
            </w:r>
          </w:p>
        </w:tc>
        <w:tc>
          <w:tcPr>
            <w:tcW w:w="5245" w:type="dxa"/>
          </w:tcPr>
          <w:p w:rsidR="00130B27" w:rsidRPr="00F6665B" w:rsidRDefault="00130B27" w:rsidP="009A6A3E">
            <w:pPr>
              <w:spacing w:before="40" w:after="40"/>
              <w:jc w:val="center"/>
              <w:rPr>
                <w:rFonts w:ascii="Times New Roman Bold" w:hAnsi="Times New Roman Bold"/>
                <w:b/>
              </w:rPr>
            </w:pPr>
            <w:r w:rsidRPr="00F6665B">
              <w:rPr>
                <w:rFonts w:ascii="Times New Roman Bold" w:hAnsi="Times New Roman Bold"/>
                <w:b/>
              </w:rPr>
              <w:t>Description</w:t>
            </w:r>
          </w:p>
        </w:tc>
        <w:tc>
          <w:tcPr>
            <w:tcW w:w="2395" w:type="dxa"/>
          </w:tcPr>
          <w:p w:rsidR="00130B27" w:rsidRPr="00F6665B" w:rsidRDefault="00130B27" w:rsidP="009A6A3E">
            <w:pPr>
              <w:spacing w:before="40" w:after="40"/>
              <w:jc w:val="center"/>
              <w:rPr>
                <w:rFonts w:ascii="Times New Roman Bold" w:hAnsi="Times New Roman Bold"/>
                <w:b/>
              </w:rPr>
            </w:pPr>
            <w:r w:rsidRPr="00F6665B">
              <w:rPr>
                <w:rFonts w:ascii="Times New Roman Bold" w:hAnsi="Times New Roman Bold"/>
                <w:b/>
              </w:rPr>
              <w:t>Effective</w:t>
            </w:r>
          </w:p>
        </w:tc>
      </w:tr>
      <w:tr w:rsidR="00130B27" w:rsidRPr="003102CE" w:rsidTr="009A075D">
        <w:trPr>
          <w:jc w:val="center"/>
        </w:trPr>
        <w:tc>
          <w:tcPr>
            <w:tcW w:w="1526" w:type="dxa"/>
          </w:tcPr>
          <w:p w:rsidR="00130B27" w:rsidRPr="003102CE" w:rsidRDefault="00130B27" w:rsidP="009A6A3E">
            <w:pPr>
              <w:spacing w:before="40" w:after="40"/>
              <w:jc w:val="center"/>
            </w:pPr>
            <w:r w:rsidRPr="003102CE">
              <w:t>1</w:t>
            </w:r>
          </w:p>
        </w:tc>
        <w:tc>
          <w:tcPr>
            <w:tcW w:w="5245" w:type="dxa"/>
          </w:tcPr>
          <w:p w:rsidR="00130B27" w:rsidRDefault="00130B27" w:rsidP="009A6A3E">
            <w:pPr>
              <w:spacing w:before="40" w:after="40"/>
            </w:pPr>
            <w:r>
              <w:t>Detailed changes are:</w:t>
            </w:r>
          </w:p>
          <w:p w:rsidR="00130B27" w:rsidRDefault="00130B27" w:rsidP="00130B27">
            <w:pPr>
              <w:pStyle w:val="ListParagraph"/>
              <w:numPr>
                <w:ilvl w:val="0"/>
                <w:numId w:val="29"/>
              </w:numPr>
              <w:spacing w:before="40" w:after="40" w:line="240" w:lineRule="auto"/>
              <w:ind w:left="459" w:hanging="425"/>
              <w:jc w:val="left"/>
            </w:pPr>
            <w:r>
              <w:t>I</w:t>
            </w:r>
            <w:r w:rsidRPr="00302123">
              <w:t xml:space="preserve">ncorporate </w:t>
            </w:r>
            <w:r w:rsidR="00F76AAA">
              <w:t xml:space="preserve">Edition 1.10 of Mode S IC Allocation </w:t>
            </w:r>
            <w:r>
              <w:t>as an Attachment to EUR Doc 02</w:t>
            </w:r>
            <w:r w:rsidR="00F76AAA">
              <w:t>4</w:t>
            </w:r>
            <w:r>
              <w:t>; and</w:t>
            </w:r>
          </w:p>
          <w:p w:rsidR="00130B27" w:rsidRPr="00302123" w:rsidRDefault="00130B27" w:rsidP="009A075D">
            <w:pPr>
              <w:pStyle w:val="ListParagraph"/>
              <w:numPr>
                <w:ilvl w:val="0"/>
                <w:numId w:val="29"/>
              </w:numPr>
              <w:spacing w:before="40" w:after="40" w:line="240" w:lineRule="auto"/>
              <w:ind w:left="459" w:hanging="425"/>
              <w:jc w:val="left"/>
            </w:pPr>
            <w:r>
              <w:t>Editorial updates</w:t>
            </w:r>
            <w:r w:rsidR="009A075D">
              <w:t xml:space="preserve"> to EUR Doc 024.</w:t>
            </w:r>
          </w:p>
        </w:tc>
        <w:tc>
          <w:tcPr>
            <w:tcW w:w="2395" w:type="dxa"/>
          </w:tcPr>
          <w:p w:rsidR="00130B27" w:rsidRPr="00F6665B" w:rsidRDefault="00F76AAA" w:rsidP="009A6A3E">
            <w:pPr>
              <w:spacing w:before="40" w:after="40"/>
              <w:rPr>
                <w:b/>
                <w:i/>
              </w:rPr>
            </w:pPr>
            <w:r>
              <w:rPr>
                <w:b/>
                <w:i/>
              </w:rPr>
              <w:t>20 July</w:t>
            </w:r>
            <w:r w:rsidR="00130B27">
              <w:rPr>
                <w:b/>
                <w:i/>
              </w:rPr>
              <w:t xml:space="preserve"> 2012</w:t>
            </w:r>
          </w:p>
        </w:tc>
      </w:tr>
      <w:tr w:rsidR="004D0E5A" w:rsidRPr="003102CE" w:rsidTr="009A075D">
        <w:trPr>
          <w:jc w:val="center"/>
        </w:trPr>
        <w:tc>
          <w:tcPr>
            <w:tcW w:w="1526" w:type="dxa"/>
          </w:tcPr>
          <w:p w:rsidR="004D0E5A" w:rsidRPr="003102CE" w:rsidRDefault="004D0E5A" w:rsidP="009A6A3E">
            <w:pPr>
              <w:spacing w:before="40" w:after="40"/>
              <w:jc w:val="center"/>
            </w:pPr>
            <w:r>
              <w:t>2</w:t>
            </w:r>
          </w:p>
        </w:tc>
        <w:tc>
          <w:tcPr>
            <w:tcW w:w="5245" w:type="dxa"/>
          </w:tcPr>
          <w:p w:rsidR="004D0E5A" w:rsidRDefault="004D0E5A" w:rsidP="009A6A3E">
            <w:pPr>
              <w:spacing w:before="40" w:after="40"/>
            </w:pPr>
            <w:r>
              <w:t>Update of attachment to EUR DOC 024, incorporation of edition 1.12</w:t>
            </w:r>
          </w:p>
        </w:tc>
        <w:tc>
          <w:tcPr>
            <w:tcW w:w="2395" w:type="dxa"/>
          </w:tcPr>
          <w:p w:rsidR="004D0E5A" w:rsidRDefault="004D0E5A" w:rsidP="009A6A3E">
            <w:pPr>
              <w:spacing w:before="40" w:after="40"/>
              <w:rPr>
                <w:b/>
                <w:i/>
              </w:rPr>
            </w:pPr>
            <w:r>
              <w:rPr>
                <w:b/>
                <w:i/>
              </w:rPr>
              <w:t>6 February 2013</w:t>
            </w:r>
          </w:p>
        </w:tc>
      </w:tr>
      <w:tr w:rsidR="00D82C86" w:rsidRPr="003102CE" w:rsidTr="009A075D">
        <w:trPr>
          <w:jc w:val="center"/>
        </w:trPr>
        <w:tc>
          <w:tcPr>
            <w:tcW w:w="1526" w:type="dxa"/>
          </w:tcPr>
          <w:p w:rsidR="00D82C86" w:rsidRDefault="00D82C86" w:rsidP="009A6A3E">
            <w:pPr>
              <w:spacing w:before="40" w:after="40"/>
              <w:jc w:val="center"/>
            </w:pPr>
            <w:r>
              <w:t>3</w:t>
            </w:r>
          </w:p>
        </w:tc>
        <w:tc>
          <w:tcPr>
            <w:tcW w:w="5245" w:type="dxa"/>
          </w:tcPr>
          <w:p w:rsidR="00D82C86" w:rsidRDefault="003B0345" w:rsidP="009A6A3E">
            <w:pPr>
              <w:spacing w:before="40" w:after="40"/>
            </w:pPr>
            <w:r>
              <w:t>Update of attachment to EUR DOC 024, incorporation of edition 1.13</w:t>
            </w:r>
          </w:p>
        </w:tc>
        <w:tc>
          <w:tcPr>
            <w:tcW w:w="2395" w:type="dxa"/>
          </w:tcPr>
          <w:p w:rsidR="00D82C86" w:rsidRDefault="003B0345" w:rsidP="009A6A3E">
            <w:pPr>
              <w:spacing w:before="40" w:after="40"/>
              <w:rPr>
                <w:b/>
                <w:i/>
              </w:rPr>
            </w:pPr>
            <w:r>
              <w:rPr>
                <w:b/>
                <w:i/>
              </w:rPr>
              <w:t>25 July 2013</w:t>
            </w:r>
          </w:p>
        </w:tc>
      </w:tr>
      <w:tr w:rsidR="00E43B06" w:rsidRPr="003102CE" w:rsidTr="009A075D">
        <w:trPr>
          <w:jc w:val="center"/>
        </w:trPr>
        <w:tc>
          <w:tcPr>
            <w:tcW w:w="1526" w:type="dxa"/>
          </w:tcPr>
          <w:p w:rsidR="00E43B06" w:rsidRDefault="00E43B06" w:rsidP="009A6A3E">
            <w:pPr>
              <w:spacing w:before="40" w:after="40"/>
              <w:jc w:val="center"/>
            </w:pPr>
            <w:r>
              <w:t>4</w:t>
            </w:r>
          </w:p>
        </w:tc>
        <w:tc>
          <w:tcPr>
            <w:tcW w:w="5245" w:type="dxa"/>
          </w:tcPr>
          <w:p w:rsidR="00E43B06" w:rsidRDefault="00E43B06" w:rsidP="009A6A3E">
            <w:pPr>
              <w:spacing w:before="40" w:after="40"/>
            </w:pPr>
            <w:r>
              <w:t>Update of attachment to EUR DOC 024, incorporation of edition 1.14</w:t>
            </w:r>
          </w:p>
        </w:tc>
        <w:tc>
          <w:tcPr>
            <w:tcW w:w="2395" w:type="dxa"/>
          </w:tcPr>
          <w:p w:rsidR="00E43B06" w:rsidRDefault="00E43B06" w:rsidP="009A6A3E">
            <w:pPr>
              <w:spacing w:before="40" w:after="40"/>
              <w:rPr>
                <w:b/>
                <w:i/>
              </w:rPr>
            </w:pPr>
            <w:r>
              <w:rPr>
                <w:b/>
                <w:i/>
              </w:rPr>
              <w:t>9 January 2014</w:t>
            </w:r>
          </w:p>
        </w:tc>
      </w:tr>
      <w:tr w:rsidR="00E43B06" w:rsidRPr="003102CE" w:rsidTr="009A075D">
        <w:trPr>
          <w:jc w:val="center"/>
        </w:trPr>
        <w:tc>
          <w:tcPr>
            <w:tcW w:w="1526" w:type="dxa"/>
          </w:tcPr>
          <w:p w:rsidR="00E43B06" w:rsidRDefault="00E43B06" w:rsidP="009A6A3E">
            <w:pPr>
              <w:spacing w:before="40" w:after="40"/>
              <w:jc w:val="center"/>
            </w:pPr>
            <w:r>
              <w:t>5</w:t>
            </w:r>
          </w:p>
        </w:tc>
        <w:tc>
          <w:tcPr>
            <w:tcW w:w="5245" w:type="dxa"/>
          </w:tcPr>
          <w:p w:rsidR="00E43B06" w:rsidRDefault="00E43B06" w:rsidP="009A6A3E">
            <w:pPr>
              <w:spacing w:before="40" w:after="40"/>
            </w:pPr>
            <w:r>
              <w:t>Update of attachment to EUR DOC 024, incorporation of edition 1.15</w:t>
            </w:r>
          </w:p>
        </w:tc>
        <w:tc>
          <w:tcPr>
            <w:tcW w:w="2395" w:type="dxa"/>
          </w:tcPr>
          <w:p w:rsidR="00E43B06" w:rsidRDefault="00E43B06" w:rsidP="009A6A3E">
            <w:pPr>
              <w:spacing w:before="40" w:after="40"/>
              <w:rPr>
                <w:b/>
                <w:i/>
              </w:rPr>
            </w:pPr>
            <w:r>
              <w:rPr>
                <w:b/>
                <w:i/>
              </w:rPr>
              <w:t>26 June 2014</w:t>
            </w:r>
          </w:p>
        </w:tc>
      </w:tr>
      <w:tr w:rsidR="00E43B06" w:rsidRPr="003102CE" w:rsidTr="009A075D">
        <w:trPr>
          <w:jc w:val="center"/>
        </w:trPr>
        <w:tc>
          <w:tcPr>
            <w:tcW w:w="1526" w:type="dxa"/>
          </w:tcPr>
          <w:p w:rsidR="00E43B06" w:rsidRDefault="00E43B06" w:rsidP="009A6A3E">
            <w:pPr>
              <w:spacing w:before="40" w:after="40"/>
              <w:jc w:val="center"/>
            </w:pPr>
            <w:r>
              <w:t>6</w:t>
            </w:r>
          </w:p>
        </w:tc>
        <w:tc>
          <w:tcPr>
            <w:tcW w:w="5245" w:type="dxa"/>
          </w:tcPr>
          <w:p w:rsidR="00E43B06" w:rsidRDefault="00E43B06" w:rsidP="009A6A3E">
            <w:pPr>
              <w:spacing w:before="40" w:after="40"/>
            </w:pPr>
            <w:r>
              <w:t>Update of attachment to EUR DOC 024, incorporation of edition 1.16</w:t>
            </w:r>
          </w:p>
        </w:tc>
        <w:tc>
          <w:tcPr>
            <w:tcW w:w="2395" w:type="dxa"/>
          </w:tcPr>
          <w:p w:rsidR="00E43B06" w:rsidRPr="00E43B06" w:rsidRDefault="00E43B06" w:rsidP="009A6A3E">
            <w:pPr>
              <w:spacing w:before="40" w:after="40"/>
              <w:rPr>
                <w:b/>
                <w:i/>
                <w:lang w:val="fr-FR"/>
              </w:rPr>
            </w:pPr>
            <w:r>
              <w:rPr>
                <w:b/>
                <w:i/>
              </w:rPr>
              <w:t xml:space="preserve">11 </w:t>
            </w:r>
            <w:r>
              <w:rPr>
                <w:b/>
                <w:i/>
                <w:lang w:val="fr-FR"/>
              </w:rPr>
              <w:t>December 2014</w:t>
            </w:r>
          </w:p>
        </w:tc>
      </w:tr>
      <w:tr w:rsidR="00E43B06" w:rsidRPr="003102CE" w:rsidTr="009A075D">
        <w:trPr>
          <w:jc w:val="center"/>
        </w:trPr>
        <w:tc>
          <w:tcPr>
            <w:tcW w:w="1526" w:type="dxa"/>
          </w:tcPr>
          <w:p w:rsidR="00E43B06" w:rsidRDefault="00E43B06" w:rsidP="009A6A3E">
            <w:pPr>
              <w:spacing w:before="40" w:after="40"/>
              <w:jc w:val="center"/>
            </w:pPr>
            <w:r>
              <w:t>7</w:t>
            </w:r>
          </w:p>
        </w:tc>
        <w:tc>
          <w:tcPr>
            <w:tcW w:w="5245" w:type="dxa"/>
          </w:tcPr>
          <w:p w:rsidR="00E43B06" w:rsidRDefault="00E43B06" w:rsidP="009A6A3E">
            <w:pPr>
              <w:spacing w:before="40" w:after="40"/>
            </w:pPr>
            <w:r>
              <w:t>Update of attachment to EUR DOC 024, incorporation of edition 1.17</w:t>
            </w:r>
          </w:p>
        </w:tc>
        <w:tc>
          <w:tcPr>
            <w:tcW w:w="2395" w:type="dxa"/>
          </w:tcPr>
          <w:p w:rsidR="00E43B06" w:rsidRDefault="00E43B06" w:rsidP="009A6A3E">
            <w:pPr>
              <w:spacing w:before="40" w:after="40"/>
              <w:rPr>
                <w:b/>
                <w:i/>
              </w:rPr>
            </w:pPr>
            <w:r>
              <w:rPr>
                <w:b/>
                <w:i/>
              </w:rPr>
              <w:t>28 May 2015</w:t>
            </w:r>
          </w:p>
        </w:tc>
      </w:tr>
      <w:tr w:rsidR="006272F8" w:rsidRPr="003102CE" w:rsidTr="009A075D">
        <w:trPr>
          <w:jc w:val="center"/>
        </w:trPr>
        <w:tc>
          <w:tcPr>
            <w:tcW w:w="1526" w:type="dxa"/>
          </w:tcPr>
          <w:p w:rsidR="006272F8" w:rsidRDefault="006272F8" w:rsidP="009A6A3E">
            <w:pPr>
              <w:spacing w:before="40" w:after="40"/>
              <w:jc w:val="center"/>
            </w:pPr>
            <w:r>
              <w:t>8</w:t>
            </w:r>
          </w:p>
        </w:tc>
        <w:tc>
          <w:tcPr>
            <w:tcW w:w="5245" w:type="dxa"/>
          </w:tcPr>
          <w:p w:rsidR="006272F8" w:rsidRDefault="006272F8" w:rsidP="004D4EC0">
            <w:pPr>
              <w:spacing w:before="40" w:after="40"/>
            </w:pPr>
            <w:r>
              <w:t>Update of attachment to EUR DOC 024, incorporation of edition 1.18</w:t>
            </w:r>
          </w:p>
        </w:tc>
        <w:tc>
          <w:tcPr>
            <w:tcW w:w="2395" w:type="dxa"/>
          </w:tcPr>
          <w:p w:rsidR="006272F8" w:rsidRDefault="006272F8" w:rsidP="004D4EC0">
            <w:pPr>
              <w:spacing w:before="40" w:after="40"/>
              <w:rPr>
                <w:b/>
                <w:i/>
              </w:rPr>
            </w:pPr>
            <w:r>
              <w:rPr>
                <w:b/>
                <w:i/>
              </w:rPr>
              <w:t>12 November 2015</w:t>
            </w:r>
          </w:p>
        </w:tc>
      </w:tr>
      <w:tr w:rsidR="00120A23" w:rsidRPr="003102CE" w:rsidTr="009A075D">
        <w:trPr>
          <w:jc w:val="center"/>
        </w:trPr>
        <w:tc>
          <w:tcPr>
            <w:tcW w:w="1526" w:type="dxa"/>
          </w:tcPr>
          <w:p w:rsidR="00120A23" w:rsidRDefault="00120A23" w:rsidP="009A6A3E">
            <w:pPr>
              <w:spacing w:before="40" w:after="40"/>
              <w:jc w:val="center"/>
            </w:pPr>
            <w:r>
              <w:t>9</w:t>
            </w:r>
          </w:p>
        </w:tc>
        <w:tc>
          <w:tcPr>
            <w:tcW w:w="5245" w:type="dxa"/>
          </w:tcPr>
          <w:p w:rsidR="00120A23" w:rsidRDefault="00120A23" w:rsidP="004D4EC0">
            <w:pPr>
              <w:spacing w:before="40" w:after="40"/>
            </w:pPr>
            <w:r>
              <w:t>Update of attachment to EUR DOC 02</w:t>
            </w:r>
            <w:r w:rsidR="005D257A">
              <w:t>4, incorporation of edition 1.19</w:t>
            </w:r>
          </w:p>
        </w:tc>
        <w:tc>
          <w:tcPr>
            <w:tcW w:w="2395" w:type="dxa"/>
          </w:tcPr>
          <w:p w:rsidR="00120A23" w:rsidRDefault="00120A23" w:rsidP="004D4EC0">
            <w:pPr>
              <w:spacing w:before="40" w:after="40"/>
              <w:rPr>
                <w:b/>
                <w:i/>
              </w:rPr>
            </w:pPr>
            <w:r>
              <w:rPr>
                <w:b/>
                <w:i/>
              </w:rPr>
              <w:t>28 April 2016</w:t>
            </w:r>
          </w:p>
        </w:tc>
      </w:tr>
      <w:tr w:rsidR="005D257A" w:rsidRPr="003102CE" w:rsidTr="009A075D">
        <w:trPr>
          <w:jc w:val="center"/>
        </w:trPr>
        <w:tc>
          <w:tcPr>
            <w:tcW w:w="1526" w:type="dxa"/>
          </w:tcPr>
          <w:p w:rsidR="005D257A" w:rsidRDefault="005D257A" w:rsidP="009A6A3E">
            <w:pPr>
              <w:spacing w:before="40" w:after="40"/>
              <w:jc w:val="center"/>
            </w:pPr>
            <w:r>
              <w:t>10</w:t>
            </w:r>
          </w:p>
        </w:tc>
        <w:tc>
          <w:tcPr>
            <w:tcW w:w="5245" w:type="dxa"/>
          </w:tcPr>
          <w:p w:rsidR="005D257A" w:rsidRDefault="005D257A" w:rsidP="004D4EC0">
            <w:pPr>
              <w:spacing w:before="40" w:after="40"/>
            </w:pPr>
            <w:r>
              <w:t>Update of attachment to EUR DOC 024, incorporation of edition 1.20</w:t>
            </w:r>
          </w:p>
        </w:tc>
        <w:tc>
          <w:tcPr>
            <w:tcW w:w="2395" w:type="dxa"/>
          </w:tcPr>
          <w:p w:rsidR="005D257A" w:rsidRDefault="005D257A" w:rsidP="004D4EC0">
            <w:pPr>
              <w:spacing w:before="40" w:after="40"/>
              <w:rPr>
                <w:b/>
                <w:i/>
              </w:rPr>
            </w:pPr>
            <w:r>
              <w:rPr>
                <w:b/>
                <w:i/>
              </w:rPr>
              <w:t>13 October 2016</w:t>
            </w:r>
          </w:p>
        </w:tc>
      </w:tr>
      <w:tr w:rsidR="00860EE5" w:rsidRPr="003102CE" w:rsidTr="009A075D">
        <w:trPr>
          <w:jc w:val="center"/>
        </w:trPr>
        <w:tc>
          <w:tcPr>
            <w:tcW w:w="1526" w:type="dxa"/>
          </w:tcPr>
          <w:p w:rsidR="00860EE5" w:rsidRDefault="00860EE5" w:rsidP="009A6A3E">
            <w:pPr>
              <w:spacing w:before="40" w:after="40"/>
              <w:jc w:val="center"/>
            </w:pPr>
            <w:r>
              <w:t>11</w:t>
            </w:r>
          </w:p>
        </w:tc>
        <w:tc>
          <w:tcPr>
            <w:tcW w:w="5245" w:type="dxa"/>
          </w:tcPr>
          <w:p w:rsidR="00860EE5" w:rsidRDefault="00860EE5" w:rsidP="004D4EC0">
            <w:pPr>
              <w:spacing w:before="40" w:after="40"/>
            </w:pPr>
            <w:r>
              <w:t>Update of attachment to EUR DOC 024, incorporation of edition 1.21</w:t>
            </w:r>
          </w:p>
        </w:tc>
        <w:tc>
          <w:tcPr>
            <w:tcW w:w="2395" w:type="dxa"/>
          </w:tcPr>
          <w:p w:rsidR="00860EE5" w:rsidRDefault="00860EE5" w:rsidP="004D4EC0">
            <w:pPr>
              <w:spacing w:before="40" w:after="40"/>
              <w:rPr>
                <w:b/>
                <w:i/>
              </w:rPr>
            </w:pPr>
            <w:r>
              <w:rPr>
                <w:b/>
                <w:i/>
              </w:rPr>
              <w:t>30 March 2017</w:t>
            </w:r>
          </w:p>
        </w:tc>
      </w:tr>
      <w:tr w:rsidR="00DF661E" w:rsidRPr="003102CE" w:rsidTr="009A075D">
        <w:trPr>
          <w:jc w:val="center"/>
        </w:trPr>
        <w:tc>
          <w:tcPr>
            <w:tcW w:w="1526" w:type="dxa"/>
          </w:tcPr>
          <w:p w:rsidR="00DF661E" w:rsidRDefault="00DF661E" w:rsidP="009A6A3E">
            <w:pPr>
              <w:spacing w:before="40" w:after="40"/>
              <w:jc w:val="center"/>
            </w:pPr>
            <w:r>
              <w:t>12</w:t>
            </w:r>
          </w:p>
        </w:tc>
        <w:tc>
          <w:tcPr>
            <w:tcW w:w="5245" w:type="dxa"/>
          </w:tcPr>
          <w:p w:rsidR="00DF661E" w:rsidRDefault="00DF661E" w:rsidP="004D4EC0">
            <w:pPr>
              <w:spacing w:before="40" w:after="40"/>
            </w:pPr>
            <w:r>
              <w:t>Update of attachment to EUR DOC 024, incorporation of edition 1.22</w:t>
            </w:r>
          </w:p>
        </w:tc>
        <w:tc>
          <w:tcPr>
            <w:tcW w:w="2395" w:type="dxa"/>
          </w:tcPr>
          <w:p w:rsidR="00DF661E" w:rsidRDefault="00DF661E" w:rsidP="004D4EC0">
            <w:pPr>
              <w:spacing w:before="40" w:after="40"/>
              <w:rPr>
                <w:b/>
                <w:i/>
              </w:rPr>
            </w:pPr>
            <w:r>
              <w:rPr>
                <w:b/>
                <w:i/>
              </w:rPr>
              <w:t>14 September 2017</w:t>
            </w:r>
          </w:p>
        </w:tc>
      </w:tr>
      <w:tr w:rsidR="00C87065" w:rsidRPr="003102CE" w:rsidTr="009A075D">
        <w:trPr>
          <w:jc w:val="center"/>
          <w:ins w:id="8" w:author="Hofstetter, Isabelle" w:date="2017-11-07T12:17:00Z"/>
        </w:trPr>
        <w:tc>
          <w:tcPr>
            <w:tcW w:w="1526" w:type="dxa"/>
          </w:tcPr>
          <w:p w:rsidR="00C87065" w:rsidRDefault="00C87065" w:rsidP="009A6A3E">
            <w:pPr>
              <w:spacing w:before="40" w:after="40"/>
              <w:jc w:val="center"/>
              <w:rPr>
                <w:ins w:id="9" w:author="Hofstetter, Isabelle" w:date="2017-11-07T12:17:00Z"/>
              </w:rPr>
            </w:pPr>
            <w:ins w:id="10" w:author="Hofstetter, Isabelle" w:date="2017-11-07T12:17:00Z">
              <w:r>
                <w:t>13</w:t>
              </w:r>
            </w:ins>
          </w:p>
        </w:tc>
        <w:tc>
          <w:tcPr>
            <w:tcW w:w="5245" w:type="dxa"/>
          </w:tcPr>
          <w:p w:rsidR="006E2C6A" w:rsidRDefault="00C87065" w:rsidP="004D4EC0">
            <w:pPr>
              <w:spacing w:before="40" w:after="40"/>
              <w:rPr>
                <w:ins w:id="11" w:author="Hofstetter, Isabelle" w:date="2017-11-07T12:27:00Z"/>
              </w:rPr>
            </w:pPr>
            <w:ins w:id="12" w:author="Hofstetter, Isabelle" w:date="2017-11-07T12:17:00Z">
              <w:r>
                <w:t xml:space="preserve">Update of </w:t>
              </w:r>
            </w:ins>
            <w:ins w:id="13" w:author="Hofstetter, Isabelle" w:date="2017-11-07T12:18:00Z">
              <w:r>
                <w:t>EUR Doc 024</w:t>
              </w:r>
            </w:ins>
            <w:ins w:id="14" w:author="Hofstetter, Isabelle" w:date="2017-11-07T12:27:00Z">
              <w:r w:rsidR="006E2C6A">
                <w:t>:</w:t>
              </w:r>
            </w:ins>
          </w:p>
          <w:p w:rsidR="006E2C6A" w:rsidRDefault="001F76CB">
            <w:pPr>
              <w:pStyle w:val="ListParagraph"/>
              <w:numPr>
                <w:ilvl w:val="0"/>
                <w:numId w:val="30"/>
              </w:numPr>
              <w:spacing w:before="40" w:after="40"/>
              <w:rPr>
                <w:ins w:id="15" w:author="Hofstetter, Isabelle" w:date="2017-11-07T12:28:00Z"/>
              </w:rPr>
              <w:pPrChange w:id="16" w:author="Hofstetter, Isabelle" w:date="2017-11-07T12:27:00Z">
                <w:pPr>
                  <w:spacing w:before="40" w:after="40"/>
                </w:pPr>
              </w:pPrChange>
            </w:pPr>
            <w:ins w:id="17" w:author="Hofstetter, Isabelle" w:date="2017-11-08T14:01:00Z">
              <w:r>
                <w:t>Accessibility</w:t>
              </w:r>
            </w:ins>
            <w:bookmarkStart w:id="18" w:name="_GoBack"/>
            <w:bookmarkEnd w:id="18"/>
            <w:ins w:id="19" w:author="Hofstetter, Isabelle" w:date="2017-11-07T12:27:00Z">
              <w:r w:rsidR="006E2C6A">
                <w:t xml:space="preserve"> of the SSR Mode S Interrogator Code (IC) Allocations</w:t>
              </w:r>
            </w:ins>
            <w:ins w:id="20" w:author="Hofstetter, Isabelle" w:date="2017-11-07T12:28:00Z">
              <w:r w:rsidR="006E2C6A">
                <w:t xml:space="preserve"> on the MICA website (para 2.4</w:t>
              </w:r>
            </w:ins>
            <w:ins w:id="21" w:author="Hofstetter, Isabelle" w:date="2017-11-07T12:29:00Z">
              <w:r w:rsidR="00C45811">
                <w:t xml:space="preserve">, </w:t>
              </w:r>
            </w:ins>
            <w:ins w:id="22" w:author="Hofstetter, Isabelle" w:date="2017-11-07T12:28:00Z">
              <w:r w:rsidR="006E2C6A">
                <w:t>6.7 and 6.12 refer)</w:t>
              </w:r>
            </w:ins>
          </w:p>
          <w:p w:rsidR="00C87065" w:rsidRDefault="006E2C6A">
            <w:pPr>
              <w:spacing w:before="40" w:after="40"/>
              <w:rPr>
                <w:ins w:id="23" w:author="Hofstetter, Isabelle" w:date="2017-11-07T12:17:00Z"/>
              </w:rPr>
            </w:pPr>
            <w:ins w:id="24" w:author="Hofstetter, Isabelle" w:date="2017-11-07T12:29:00Z">
              <w:r>
                <w:t>Update of th</w:t>
              </w:r>
            </w:ins>
            <w:ins w:id="25" w:author="Hofstetter, Isabelle" w:date="2017-11-07T12:19:00Z">
              <w:r w:rsidR="00C87065">
                <w:t xml:space="preserve">e </w:t>
              </w:r>
            </w:ins>
            <w:ins w:id="26" w:author="Hofstetter, Isabelle" w:date="2017-11-07T12:29:00Z">
              <w:r>
                <w:t>A</w:t>
              </w:r>
            </w:ins>
            <w:ins w:id="27" w:author="Hofstetter, Isabelle" w:date="2017-11-07T12:19:00Z">
              <w:r w:rsidR="00C87065">
                <w:t>ttachment to EUR Doc 024, incorporation of edition 1.25</w:t>
              </w:r>
            </w:ins>
          </w:p>
        </w:tc>
        <w:tc>
          <w:tcPr>
            <w:tcW w:w="2395" w:type="dxa"/>
          </w:tcPr>
          <w:p w:rsidR="00C87065" w:rsidRDefault="00C87065" w:rsidP="004D4EC0">
            <w:pPr>
              <w:spacing w:before="40" w:after="40"/>
              <w:rPr>
                <w:ins w:id="28" w:author="Hofstetter, Isabelle" w:date="2017-11-07T12:17:00Z"/>
                <w:b/>
                <w:i/>
              </w:rPr>
            </w:pPr>
            <w:ins w:id="29" w:author="Hofstetter, Isabelle" w:date="2017-11-07T12:18:00Z">
              <w:r>
                <w:rPr>
                  <w:b/>
                  <w:i/>
                </w:rPr>
                <w:t>3 November 2017</w:t>
              </w:r>
            </w:ins>
          </w:p>
        </w:tc>
      </w:tr>
    </w:tbl>
    <w:p w:rsidR="00130B27" w:rsidRDefault="00130B27" w:rsidP="00130B27">
      <w:pPr>
        <w:jc w:val="center"/>
        <w:rPr>
          <w:b/>
          <w:smallCaps/>
          <w:sz w:val="28"/>
          <w:szCs w:val="28"/>
        </w:rPr>
      </w:pPr>
    </w:p>
    <w:p w:rsidR="00285713" w:rsidRDefault="00285713" w:rsidP="00130B27">
      <w:pPr>
        <w:jc w:val="center"/>
        <w:rPr>
          <w:b/>
          <w:smallCaps/>
          <w:sz w:val="28"/>
          <w:szCs w:val="28"/>
        </w:rPr>
        <w:sectPr w:rsidR="00285713" w:rsidSect="00A55AA4">
          <w:headerReference w:type="even" r:id="rId20"/>
          <w:headerReference w:type="default" r:id="rId21"/>
          <w:footerReference w:type="default" r:id="rId22"/>
          <w:headerReference w:type="first" r:id="rId23"/>
          <w:pgSz w:w="11906" w:h="16838"/>
          <w:pgMar w:top="1134" w:right="1134" w:bottom="1134" w:left="1134" w:header="709" w:footer="709" w:gutter="0"/>
          <w:pgNumType w:fmt="lowerRoman"/>
          <w:cols w:space="708"/>
          <w:docGrid w:linePitch="360"/>
        </w:sectPr>
      </w:pPr>
    </w:p>
    <w:p w:rsidR="00130B27" w:rsidRDefault="00130B27" w:rsidP="00130B27">
      <w:pPr>
        <w:jc w:val="center"/>
        <w:rPr>
          <w:b/>
          <w:smallCaps/>
          <w:sz w:val="28"/>
          <w:szCs w:val="28"/>
        </w:rPr>
      </w:pPr>
      <w:r w:rsidRPr="00BD47A4">
        <w:rPr>
          <w:b/>
          <w:smallCaps/>
          <w:sz w:val="28"/>
          <w:szCs w:val="28"/>
        </w:rPr>
        <w:lastRenderedPageBreak/>
        <w:t>Table of Contents</w:t>
      </w:r>
    </w:p>
    <w:p w:rsidR="00A55AA4" w:rsidRDefault="00A55AA4" w:rsidP="00130B27">
      <w:pPr>
        <w:jc w:val="center"/>
        <w:rPr>
          <w:b/>
          <w:smallCaps/>
          <w:sz w:val="28"/>
          <w:szCs w:val="28"/>
        </w:rPr>
      </w:pPr>
    </w:p>
    <w:p w:rsidR="00A55AA4" w:rsidRDefault="00130B27">
      <w:pPr>
        <w:pStyle w:val="TOC1"/>
        <w:rPr>
          <w:rFonts w:asciiTheme="minorHAnsi" w:eastAsiaTheme="minorEastAsia" w:hAnsiTheme="minorHAnsi" w:cstheme="minorBidi"/>
          <w:noProof/>
          <w:sz w:val="22"/>
          <w:szCs w:val="22"/>
        </w:rPr>
      </w:pPr>
      <w:r>
        <w:rPr>
          <w:smallCaps/>
          <w:sz w:val="28"/>
        </w:rPr>
        <w:fldChar w:fldCharType="begin"/>
      </w:r>
      <w:r>
        <w:rPr>
          <w:smallCaps/>
          <w:sz w:val="28"/>
        </w:rPr>
        <w:instrText xml:space="preserve"> TOC \h \z \t "EUR023 Level2,2,EUR023Level1,1,EUR023 AppdxTitle,3" </w:instrText>
      </w:r>
      <w:r>
        <w:rPr>
          <w:smallCaps/>
          <w:sz w:val="28"/>
        </w:rPr>
        <w:fldChar w:fldCharType="separate"/>
      </w:r>
      <w:hyperlink w:anchor="_Toc328401288" w:history="1">
        <w:r w:rsidR="00A55AA4" w:rsidRPr="00DB79FB">
          <w:rPr>
            <w:rStyle w:val="Hyperlink"/>
            <w:noProof/>
          </w:rPr>
          <w:t>1</w:t>
        </w:r>
        <w:r w:rsidR="00A55AA4">
          <w:rPr>
            <w:rFonts w:asciiTheme="minorHAnsi" w:eastAsiaTheme="minorEastAsia" w:hAnsiTheme="minorHAnsi" w:cstheme="minorBidi"/>
            <w:noProof/>
            <w:sz w:val="22"/>
            <w:szCs w:val="22"/>
          </w:rPr>
          <w:tab/>
        </w:r>
        <w:r w:rsidR="00A55AA4" w:rsidRPr="00DB79FB">
          <w:rPr>
            <w:rStyle w:val="Hyperlink"/>
            <w:noProof/>
          </w:rPr>
          <w:t>SCOPE</w:t>
        </w:r>
        <w:r w:rsidR="00A55AA4">
          <w:rPr>
            <w:noProof/>
            <w:webHidden/>
          </w:rPr>
          <w:tab/>
        </w:r>
        <w:r w:rsidR="00A55AA4">
          <w:rPr>
            <w:noProof/>
            <w:webHidden/>
          </w:rPr>
          <w:fldChar w:fldCharType="begin"/>
        </w:r>
        <w:r w:rsidR="00A55AA4">
          <w:rPr>
            <w:noProof/>
            <w:webHidden/>
          </w:rPr>
          <w:instrText xml:space="preserve"> PAGEREF _Toc328401288 \h </w:instrText>
        </w:r>
        <w:r w:rsidR="00A55AA4">
          <w:rPr>
            <w:noProof/>
            <w:webHidden/>
          </w:rPr>
        </w:r>
        <w:r w:rsidR="00A55AA4">
          <w:rPr>
            <w:noProof/>
            <w:webHidden/>
          </w:rPr>
          <w:fldChar w:fldCharType="separate"/>
        </w:r>
        <w:r w:rsidR="003C133D">
          <w:rPr>
            <w:noProof/>
            <w:webHidden/>
          </w:rPr>
          <w:t>2</w:t>
        </w:r>
        <w:r w:rsidR="00A55AA4">
          <w:rPr>
            <w:noProof/>
            <w:webHidden/>
          </w:rPr>
          <w:fldChar w:fldCharType="end"/>
        </w:r>
      </w:hyperlink>
    </w:p>
    <w:p w:rsidR="00A55AA4" w:rsidRDefault="0078273C">
      <w:pPr>
        <w:pStyle w:val="TOC1"/>
        <w:rPr>
          <w:rFonts w:asciiTheme="minorHAnsi" w:eastAsiaTheme="minorEastAsia" w:hAnsiTheme="minorHAnsi" w:cstheme="minorBidi"/>
          <w:noProof/>
          <w:sz w:val="22"/>
          <w:szCs w:val="22"/>
        </w:rPr>
      </w:pPr>
      <w:hyperlink w:anchor="_Toc328401289" w:history="1">
        <w:r w:rsidR="00A55AA4" w:rsidRPr="00DB79FB">
          <w:rPr>
            <w:rStyle w:val="Hyperlink"/>
            <w:noProof/>
          </w:rPr>
          <w:t>2</w:t>
        </w:r>
        <w:r w:rsidR="00A55AA4">
          <w:rPr>
            <w:rFonts w:asciiTheme="minorHAnsi" w:eastAsiaTheme="minorEastAsia" w:hAnsiTheme="minorHAnsi" w:cstheme="minorBidi"/>
            <w:noProof/>
            <w:sz w:val="22"/>
            <w:szCs w:val="22"/>
          </w:rPr>
          <w:tab/>
        </w:r>
        <w:r w:rsidR="00A55AA4" w:rsidRPr="00DB79FB">
          <w:rPr>
            <w:rStyle w:val="Hyperlink"/>
            <w:noProof/>
          </w:rPr>
          <w:t>INTRODUCTION</w:t>
        </w:r>
        <w:r w:rsidR="00A55AA4">
          <w:rPr>
            <w:noProof/>
            <w:webHidden/>
          </w:rPr>
          <w:tab/>
        </w:r>
        <w:r w:rsidR="00A55AA4">
          <w:rPr>
            <w:noProof/>
            <w:webHidden/>
          </w:rPr>
          <w:fldChar w:fldCharType="begin"/>
        </w:r>
        <w:r w:rsidR="00A55AA4">
          <w:rPr>
            <w:noProof/>
            <w:webHidden/>
          </w:rPr>
          <w:instrText xml:space="preserve"> PAGEREF _Toc328401289 \h </w:instrText>
        </w:r>
        <w:r w:rsidR="00A55AA4">
          <w:rPr>
            <w:noProof/>
            <w:webHidden/>
          </w:rPr>
        </w:r>
        <w:r w:rsidR="00A55AA4">
          <w:rPr>
            <w:noProof/>
            <w:webHidden/>
          </w:rPr>
          <w:fldChar w:fldCharType="separate"/>
        </w:r>
        <w:r w:rsidR="003C133D">
          <w:rPr>
            <w:noProof/>
            <w:webHidden/>
          </w:rPr>
          <w:t>2</w:t>
        </w:r>
        <w:r w:rsidR="00A55AA4">
          <w:rPr>
            <w:noProof/>
            <w:webHidden/>
          </w:rPr>
          <w:fldChar w:fldCharType="end"/>
        </w:r>
      </w:hyperlink>
    </w:p>
    <w:p w:rsidR="00A55AA4" w:rsidRDefault="0078273C">
      <w:pPr>
        <w:pStyle w:val="TOC1"/>
        <w:rPr>
          <w:rFonts w:asciiTheme="minorHAnsi" w:eastAsiaTheme="minorEastAsia" w:hAnsiTheme="minorHAnsi" w:cstheme="minorBidi"/>
          <w:noProof/>
          <w:sz w:val="22"/>
          <w:szCs w:val="22"/>
        </w:rPr>
      </w:pPr>
      <w:hyperlink w:anchor="_Toc328401290" w:history="1">
        <w:r w:rsidR="00A55AA4" w:rsidRPr="00DB79FB">
          <w:rPr>
            <w:rStyle w:val="Hyperlink"/>
            <w:noProof/>
          </w:rPr>
          <w:t>3</w:t>
        </w:r>
        <w:r w:rsidR="00A55AA4">
          <w:rPr>
            <w:rFonts w:asciiTheme="minorHAnsi" w:eastAsiaTheme="minorEastAsia" w:hAnsiTheme="minorHAnsi" w:cstheme="minorBidi"/>
            <w:noProof/>
            <w:sz w:val="22"/>
            <w:szCs w:val="22"/>
          </w:rPr>
          <w:tab/>
        </w:r>
        <w:r w:rsidR="00A55AA4" w:rsidRPr="00DB79FB">
          <w:rPr>
            <w:rStyle w:val="Hyperlink"/>
            <w:noProof/>
          </w:rPr>
          <w:t>CIVIL/MILITARY COOPERATION</w:t>
        </w:r>
        <w:r w:rsidR="00A55AA4">
          <w:rPr>
            <w:noProof/>
            <w:webHidden/>
          </w:rPr>
          <w:tab/>
        </w:r>
        <w:r w:rsidR="00A55AA4">
          <w:rPr>
            <w:noProof/>
            <w:webHidden/>
          </w:rPr>
          <w:fldChar w:fldCharType="begin"/>
        </w:r>
        <w:r w:rsidR="00A55AA4">
          <w:rPr>
            <w:noProof/>
            <w:webHidden/>
          </w:rPr>
          <w:instrText xml:space="preserve"> PAGEREF _Toc328401290 \h </w:instrText>
        </w:r>
        <w:r w:rsidR="00A55AA4">
          <w:rPr>
            <w:noProof/>
            <w:webHidden/>
          </w:rPr>
        </w:r>
        <w:r w:rsidR="00A55AA4">
          <w:rPr>
            <w:noProof/>
            <w:webHidden/>
          </w:rPr>
          <w:fldChar w:fldCharType="separate"/>
        </w:r>
        <w:r w:rsidR="003C133D">
          <w:rPr>
            <w:noProof/>
            <w:webHidden/>
          </w:rPr>
          <w:t>2</w:t>
        </w:r>
        <w:r w:rsidR="00A55AA4">
          <w:rPr>
            <w:noProof/>
            <w:webHidden/>
          </w:rPr>
          <w:fldChar w:fldCharType="end"/>
        </w:r>
      </w:hyperlink>
    </w:p>
    <w:p w:rsidR="00A55AA4" w:rsidRDefault="0078273C">
      <w:pPr>
        <w:pStyle w:val="TOC1"/>
        <w:rPr>
          <w:rFonts w:asciiTheme="minorHAnsi" w:eastAsiaTheme="minorEastAsia" w:hAnsiTheme="minorHAnsi" w:cstheme="minorBidi"/>
          <w:noProof/>
          <w:sz w:val="22"/>
          <w:szCs w:val="22"/>
        </w:rPr>
      </w:pPr>
      <w:hyperlink w:anchor="_Toc328401291" w:history="1">
        <w:r w:rsidR="00A55AA4" w:rsidRPr="00DB79FB">
          <w:rPr>
            <w:rStyle w:val="Hyperlink"/>
            <w:noProof/>
          </w:rPr>
          <w:t>4</w:t>
        </w:r>
        <w:r w:rsidR="00A55AA4">
          <w:rPr>
            <w:rFonts w:asciiTheme="minorHAnsi" w:eastAsiaTheme="minorEastAsia" w:hAnsiTheme="minorHAnsi" w:cstheme="minorBidi"/>
            <w:noProof/>
            <w:sz w:val="22"/>
            <w:szCs w:val="22"/>
          </w:rPr>
          <w:tab/>
        </w:r>
        <w:r w:rsidR="00A55AA4" w:rsidRPr="00DB79FB">
          <w:rPr>
            <w:rStyle w:val="Hyperlink"/>
            <w:noProof/>
          </w:rPr>
          <w:t>SYSTEMS SUBJECT TO ALLOCATION</w:t>
        </w:r>
        <w:r w:rsidR="00A55AA4">
          <w:rPr>
            <w:noProof/>
            <w:webHidden/>
          </w:rPr>
          <w:tab/>
        </w:r>
        <w:r w:rsidR="00A55AA4">
          <w:rPr>
            <w:noProof/>
            <w:webHidden/>
          </w:rPr>
          <w:fldChar w:fldCharType="begin"/>
        </w:r>
        <w:r w:rsidR="00A55AA4">
          <w:rPr>
            <w:noProof/>
            <w:webHidden/>
          </w:rPr>
          <w:instrText xml:space="preserve"> PAGEREF _Toc328401291 \h </w:instrText>
        </w:r>
        <w:r w:rsidR="00A55AA4">
          <w:rPr>
            <w:noProof/>
            <w:webHidden/>
          </w:rPr>
        </w:r>
        <w:r w:rsidR="00A55AA4">
          <w:rPr>
            <w:noProof/>
            <w:webHidden/>
          </w:rPr>
          <w:fldChar w:fldCharType="separate"/>
        </w:r>
        <w:r w:rsidR="003C133D">
          <w:rPr>
            <w:noProof/>
            <w:webHidden/>
          </w:rPr>
          <w:t>2</w:t>
        </w:r>
        <w:r w:rsidR="00A55AA4">
          <w:rPr>
            <w:noProof/>
            <w:webHidden/>
          </w:rPr>
          <w:fldChar w:fldCharType="end"/>
        </w:r>
      </w:hyperlink>
    </w:p>
    <w:p w:rsidR="00A55AA4" w:rsidRDefault="0078273C">
      <w:pPr>
        <w:pStyle w:val="TOC1"/>
        <w:rPr>
          <w:rFonts w:asciiTheme="minorHAnsi" w:eastAsiaTheme="minorEastAsia" w:hAnsiTheme="minorHAnsi" w:cstheme="minorBidi"/>
          <w:noProof/>
          <w:sz w:val="22"/>
          <w:szCs w:val="22"/>
        </w:rPr>
      </w:pPr>
      <w:hyperlink w:anchor="_Toc328401292" w:history="1">
        <w:r w:rsidR="00A55AA4" w:rsidRPr="00DB79FB">
          <w:rPr>
            <w:rStyle w:val="Hyperlink"/>
            <w:noProof/>
          </w:rPr>
          <w:t>5</w:t>
        </w:r>
        <w:r w:rsidR="00A55AA4">
          <w:rPr>
            <w:rFonts w:asciiTheme="minorHAnsi" w:eastAsiaTheme="minorEastAsia" w:hAnsiTheme="minorHAnsi" w:cstheme="minorBidi"/>
            <w:noProof/>
            <w:sz w:val="22"/>
            <w:szCs w:val="22"/>
          </w:rPr>
          <w:tab/>
        </w:r>
        <w:r w:rsidR="00A55AA4" w:rsidRPr="00DB79FB">
          <w:rPr>
            <w:rStyle w:val="Hyperlink"/>
            <w:noProof/>
          </w:rPr>
          <w:t>GENERAL PRINCIPLES</w:t>
        </w:r>
        <w:r w:rsidR="00A55AA4">
          <w:rPr>
            <w:noProof/>
            <w:webHidden/>
          </w:rPr>
          <w:tab/>
        </w:r>
        <w:r w:rsidR="00A55AA4">
          <w:rPr>
            <w:noProof/>
            <w:webHidden/>
          </w:rPr>
          <w:fldChar w:fldCharType="begin"/>
        </w:r>
        <w:r w:rsidR="00A55AA4">
          <w:rPr>
            <w:noProof/>
            <w:webHidden/>
          </w:rPr>
          <w:instrText xml:space="preserve"> PAGEREF _Toc328401292 \h </w:instrText>
        </w:r>
        <w:r w:rsidR="00A55AA4">
          <w:rPr>
            <w:noProof/>
            <w:webHidden/>
          </w:rPr>
        </w:r>
        <w:r w:rsidR="00A55AA4">
          <w:rPr>
            <w:noProof/>
            <w:webHidden/>
          </w:rPr>
          <w:fldChar w:fldCharType="separate"/>
        </w:r>
        <w:r w:rsidR="003C133D">
          <w:rPr>
            <w:noProof/>
            <w:webHidden/>
          </w:rPr>
          <w:t>3</w:t>
        </w:r>
        <w:r w:rsidR="00A55AA4">
          <w:rPr>
            <w:noProof/>
            <w:webHidden/>
          </w:rPr>
          <w:fldChar w:fldCharType="end"/>
        </w:r>
      </w:hyperlink>
    </w:p>
    <w:p w:rsidR="00A55AA4" w:rsidRDefault="0078273C">
      <w:pPr>
        <w:pStyle w:val="TOC1"/>
        <w:rPr>
          <w:rFonts w:asciiTheme="minorHAnsi" w:eastAsiaTheme="minorEastAsia" w:hAnsiTheme="minorHAnsi" w:cstheme="minorBidi"/>
          <w:noProof/>
          <w:sz w:val="22"/>
          <w:szCs w:val="22"/>
        </w:rPr>
      </w:pPr>
      <w:hyperlink w:anchor="_Toc328401293" w:history="1">
        <w:r w:rsidR="00A55AA4" w:rsidRPr="00DB79FB">
          <w:rPr>
            <w:rStyle w:val="Hyperlink"/>
            <w:noProof/>
          </w:rPr>
          <w:t>6</w:t>
        </w:r>
        <w:r w:rsidR="00A55AA4">
          <w:rPr>
            <w:rFonts w:asciiTheme="minorHAnsi" w:eastAsiaTheme="minorEastAsia" w:hAnsiTheme="minorHAnsi" w:cstheme="minorBidi"/>
            <w:noProof/>
            <w:sz w:val="22"/>
            <w:szCs w:val="22"/>
          </w:rPr>
          <w:tab/>
        </w:r>
        <w:r w:rsidR="00A55AA4" w:rsidRPr="00DB79FB">
          <w:rPr>
            <w:rStyle w:val="Hyperlink"/>
            <w:noProof/>
          </w:rPr>
          <w:t>ALLOCATION PROCEDURES</w:t>
        </w:r>
        <w:r w:rsidR="00A55AA4">
          <w:rPr>
            <w:noProof/>
            <w:webHidden/>
          </w:rPr>
          <w:tab/>
        </w:r>
        <w:r w:rsidR="00A55AA4">
          <w:rPr>
            <w:noProof/>
            <w:webHidden/>
          </w:rPr>
          <w:fldChar w:fldCharType="begin"/>
        </w:r>
        <w:r w:rsidR="00A55AA4">
          <w:rPr>
            <w:noProof/>
            <w:webHidden/>
          </w:rPr>
          <w:instrText xml:space="preserve"> PAGEREF _Toc328401293 \h </w:instrText>
        </w:r>
        <w:r w:rsidR="00A55AA4">
          <w:rPr>
            <w:noProof/>
            <w:webHidden/>
          </w:rPr>
        </w:r>
        <w:r w:rsidR="00A55AA4">
          <w:rPr>
            <w:noProof/>
            <w:webHidden/>
          </w:rPr>
          <w:fldChar w:fldCharType="separate"/>
        </w:r>
        <w:r w:rsidR="003C133D">
          <w:rPr>
            <w:noProof/>
            <w:webHidden/>
          </w:rPr>
          <w:t>3</w:t>
        </w:r>
        <w:r w:rsidR="00A55AA4">
          <w:rPr>
            <w:noProof/>
            <w:webHidden/>
          </w:rPr>
          <w:fldChar w:fldCharType="end"/>
        </w:r>
      </w:hyperlink>
    </w:p>
    <w:p w:rsidR="00130B27" w:rsidRDefault="00130B27" w:rsidP="00130B27">
      <w:pPr>
        <w:spacing w:after="0" w:line="240" w:lineRule="auto"/>
        <w:jc w:val="left"/>
        <w:rPr>
          <w:rFonts w:ascii="Times New Roman" w:hAnsi="Times New Roman"/>
          <w:b/>
          <w:sz w:val="22"/>
          <w:lang w:val="en-GB"/>
        </w:rPr>
      </w:pPr>
      <w:r>
        <w:rPr>
          <w:smallCaps/>
          <w:sz w:val="28"/>
        </w:rPr>
        <w:fldChar w:fldCharType="end"/>
      </w:r>
      <w:r>
        <w:br w:type="page"/>
      </w:r>
    </w:p>
    <w:p w:rsidR="00787E43" w:rsidRPr="00A55AA4" w:rsidRDefault="00787E43" w:rsidP="00A55AA4">
      <w:pPr>
        <w:pStyle w:val="EUR023Level1"/>
        <w:rPr>
          <w:b/>
        </w:rPr>
      </w:pPr>
      <w:bookmarkStart w:id="32" w:name="_Toc328401288"/>
      <w:r w:rsidRPr="00A55AA4">
        <w:rPr>
          <w:b/>
        </w:rPr>
        <w:lastRenderedPageBreak/>
        <w:t>SCOPE</w:t>
      </w:r>
      <w:bookmarkEnd w:id="32"/>
    </w:p>
    <w:p w:rsidR="00787E43" w:rsidRPr="009C18A4" w:rsidRDefault="00787E43" w:rsidP="00A55AA4">
      <w:pPr>
        <w:pStyle w:val="EUR023Level2"/>
      </w:pPr>
      <w:r w:rsidRPr="009C18A4">
        <w:t>The European principles and pr</w:t>
      </w:r>
      <w:r>
        <w:t>ocedures for the allocation of S</w:t>
      </w:r>
      <w:r w:rsidRPr="009C18A4">
        <w:t xml:space="preserve">econdary </w:t>
      </w:r>
      <w:r>
        <w:t>S</w:t>
      </w:r>
      <w:r w:rsidRPr="009C18A4">
        <w:t xml:space="preserve">urveillance </w:t>
      </w:r>
      <w:r>
        <w:t>R</w:t>
      </w:r>
      <w:r w:rsidRPr="009C18A4">
        <w:t xml:space="preserve">adar </w:t>
      </w:r>
      <w:r>
        <w:t>M</w:t>
      </w:r>
      <w:r w:rsidRPr="009C18A4">
        <w:t>ode</w:t>
      </w:r>
      <w:r>
        <w:t xml:space="preserve"> S</w:t>
      </w:r>
      <w:r w:rsidRPr="009C18A4">
        <w:t xml:space="preserve"> </w:t>
      </w:r>
      <w:r>
        <w:t>I</w:t>
      </w:r>
      <w:r w:rsidRPr="009C18A4">
        <w:t xml:space="preserve">nterrogator </w:t>
      </w:r>
      <w:r>
        <w:t>C</w:t>
      </w:r>
      <w:r w:rsidRPr="009C18A4">
        <w:t>odes (</w:t>
      </w:r>
      <w:r>
        <w:t>IC</w:t>
      </w:r>
      <w:r w:rsidRPr="009C18A4">
        <w:t xml:space="preserve">) (EUR Doc 024) </w:t>
      </w:r>
      <w:r>
        <w:t>have</w:t>
      </w:r>
      <w:r w:rsidRPr="009C18A4">
        <w:t xml:space="preserve"> been produced on behalf of the European Air Navigation Planning Group (EANPG).</w:t>
      </w:r>
    </w:p>
    <w:p w:rsidR="00787E43" w:rsidRPr="009C18A4" w:rsidRDefault="00787E43" w:rsidP="00A55AA4">
      <w:pPr>
        <w:pStyle w:val="EUR023Level2"/>
      </w:pPr>
      <w:r w:rsidRPr="009C18A4">
        <w:t xml:space="preserve">The purpose of EUR Doc 024 is to detail the requirements to be met by the States of the ICAO European (EUR) Region to comply with the provisions of the European Basic Air Navigation Plan (EUR ANP) (Doc 7745, Volume I) and the European Facilities and Services Implementation Document (EUR FASID) (Doc 7754, Volume II) as they pertain the management of Secondary Surveillance Radar (SSR) </w:t>
      </w:r>
      <w:r>
        <w:t>M</w:t>
      </w:r>
      <w:r w:rsidRPr="009C18A4">
        <w:t xml:space="preserve">ode </w:t>
      </w:r>
      <w:r>
        <w:t>S</w:t>
      </w:r>
      <w:r w:rsidRPr="009C18A4">
        <w:t xml:space="preserve"> interrogator </w:t>
      </w:r>
      <w:r>
        <w:t>Codes (IC</w:t>
      </w:r>
      <w:r w:rsidRPr="009C18A4">
        <w:t xml:space="preserve">) in the ICAO EUR Region.  </w:t>
      </w:r>
    </w:p>
    <w:p w:rsidR="00787E43" w:rsidRPr="009C18A4" w:rsidRDefault="00787E43" w:rsidP="00A55AA4">
      <w:pPr>
        <w:pStyle w:val="EUR023Level2"/>
      </w:pPr>
      <w:r w:rsidRPr="009C18A4">
        <w:t xml:space="preserve">The technical requirements and associated procedures may also be adopted by States in adjoining ICAO Regions which elect to participate in the management of Secondary Surveillance Radar (SSR) </w:t>
      </w:r>
      <w:r>
        <w:t>M</w:t>
      </w:r>
      <w:r w:rsidRPr="009C18A4">
        <w:t xml:space="preserve">ode </w:t>
      </w:r>
      <w:r>
        <w:t>S</w:t>
      </w:r>
      <w:r w:rsidRPr="009C18A4">
        <w:t xml:space="preserve"> interrogator </w:t>
      </w:r>
      <w:r>
        <w:t>C</w:t>
      </w:r>
      <w:r w:rsidRPr="009C18A4">
        <w:t>odes (</w:t>
      </w:r>
      <w:r>
        <w:t>IC</w:t>
      </w:r>
      <w:r w:rsidRPr="009C18A4">
        <w:t>).</w:t>
      </w:r>
    </w:p>
    <w:p w:rsidR="00787E43" w:rsidRPr="00A55AA4" w:rsidRDefault="00787E43" w:rsidP="00A55AA4">
      <w:pPr>
        <w:pStyle w:val="EUR023Level1"/>
        <w:pageBreakBefore w:val="0"/>
        <w:ind w:left="431" w:hanging="431"/>
        <w:rPr>
          <w:b/>
        </w:rPr>
      </w:pPr>
      <w:bookmarkStart w:id="33" w:name="_Toc328401289"/>
      <w:r w:rsidRPr="00A55AA4">
        <w:rPr>
          <w:b/>
        </w:rPr>
        <w:t>INTRODUCTION</w:t>
      </w:r>
      <w:bookmarkEnd w:id="33"/>
    </w:p>
    <w:p w:rsidR="00787E43" w:rsidRPr="009C18A4" w:rsidRDefault="00787E43" w:rsidP="00A55AA4">
      <w:pPr>
        <w:pStyle w:val="EUR023Level2"/>
      </w:pPr>
      <w:r w:rsidRPr="009C18A4">
        <w:t>The introduction of SSR Mode S in the European region has highlighted the need for a coordinated approach to the allocation of the relevant Interrogator Codes (IC) used by both ground based and airborne platforms.  The design of the Mode S system limits the number of codes available (excluding zero) to 15 Interrogator Identifier (II) codes and 63 Surveillance Identifier (SI) codes.  In order to avoid ambiguity in the operation of the system it is essential that each IC is protected from interference by other IC operating in coincident or contiguous airspace</w:t>
      </w:r>
      <w:r>
        <w:t>.</w:t>
      </w:r>
    </w:p>
    <w:p w:rsidR="00787E43" w:rsidRDefault="00787E43" w:rsidP="00A55AA4">
      <w:pPr>
        <w:pStyle w:val="EUR023Level2"/>
      </w:pPr>
      <w:r w:rsidRPr="009C18A4">
        <w:t>With an increasing number of fixed and mobile interrogators over an expanding area careful management of the IC allocations becomes both necessary and urgently required over the whole of the EUR Region to ensure the problems are resolved to the extent possible.</w:t>
      </w:r>
    </w:p>
    <w:p w:rsidR="00787E43" w:rsidRDefault="00787E43" w:rsidP="00A55AA4">
      <w:pPr>
        <w:pStyle w:val="EUR023Level2"/>
      </w:pPr>
      <w:r w:rsidRPr="009C18A4">
        <w:t>In 2002</w:t>
      </w:r>
      <w:r>
        <w:t>,</w:t>
      </w:r>
      <w:r w:rsidRPr="009C18A4">
        <w:t xml:space="preserve"> it was determined that the installation scene had developed to the extent that regional air navigation agreement </w:t>
      </w:r>
      <w:r>
        <w:t xml:space="preserve">on Mode S ICs allocation principles and procedure </w:t>
      </w:r>
      <w:r w:rsidRPr="009C18A4">
        <w:t xml:space="preserve">was necessary.  Accordingly the EANPG, at its 44th meeting on 2-5 December 2002, formally agreed to the </w:t>
      </w:r>
      <w:r>
        <w:t xml:space="preserve">inclusion of the EUR principles and procedure Procedures for </w:t>
      </w:r>
      <w:r w:rsidRPr="00D81845">
        <w:t>SSR Mode S Interrogator Code (IC) Allocation</w:t>
      </w:r>
      <w:r>
        <w:t xml:space="preserve"> in the ICAO EUR Air Navigation Plan (Doc 7754). </w:t>
      </w:r>
    </w:p>
    <w:p w:rsidR="00787E43" w:rsidRPr="00555185" w:rsidRDefault="00787E43" w:rsidP="00532BC3">
      <w:pPr>
        <w:pStyle w:val="EUR023Level2"/>
      </w:pPr>
      <w:r>
        <w:t>In 2011, the 53</w:t>
      </w:r>
      <w:r w:rsidRPr="009A3DFA">
        <w:rPr>
          <w:vertAlign w:val="superscript"/>
        </w:rPr>
        <w:t>rd</w:t>
      </w:r>
      <w:r>
        <w:t xml:space="preserve"> Meeting of the ICAO EANPG determined that the EUR Principles and Procedures for </w:t>
      </w:r>
      <w:r w:rsidRPr="00D81845">
        <w:t xml:space="preserve">SSR Mode S Interrogator Code (IC) Allocation </w:t>
      </w:r>
      <w:r>
        <w:t>should be transferred from the ICAO EUR ANP (Doc 7754) into a separate ICAO EUR Doc 024.</w:t>
      </w:r>
      <w:r w:rsidR="00A36EF1">
        <w:t xml:space="preserve"> </w:t>
      </w:r>
      <w:ins w:id="34" w:author="BODART Jerome" w:date="2017-10-12T16:01:00Z">
        <w:r w:rsidR="00532BC3" w:rsidRPr="00532BC3">
          <w:t xml:space="preserve">The Attachment to EUR Doc 024 provides information about the Mode S Interrogator Code Allocation process and indicates how to access the latest status of the SSR Mode S Interrogator Code (IC) Allocations for the ICAO EUR Region. </w:t>
        </w:r>
      </w:ins>
      <w:del w:id="35" w:author="BODART Jerome" w:date="2017-10-12T16:01:00Z">
        <w:r w:rsidR="00A36EF1" w:rsidDel="00532BC3">
          <w:delText xml:space="preserve">The Attachment to EUR Doc 024 provides the latest status of the </w:delText>
        </w:r>
        <w:r w:rsidR="00A36EF1" w:rsidRPr="00D81845" w:rsidDel="00532BC3">
          <w:delText xml:space="preserve">SSR Mode S Interrogator Code (IC) Allocations for the </w:delText>
        </w:r>
        <w:r w:rsidR="00A36EF1" w:rsidDel="00532BC3">
          <w:delText>ICAO EUR Region</w:delText>
        </w:r>
        <w:r w:rsidR="00A36EF1" w:rsidRPr="00D81845" w:rsidDel="00532BC3">
          <w:delText>.</w:delText>
        </w:r>
        <w:r w:rsidR="00A36EF1" w:rsidDel="00532BC3">
          <w:delText xml:space="preserve"> The Table is updated on a semi-annual basis and published on the ICAO EUR/</w:delText>
        </w:r>
        <w:smartTag w:uri="urn:schemas-microsoft-com:office:smarttags" w:element="stockticker">
          <w:r w:rsidR="00A36EF1" w:rsidDel="00532BC3">
            <w:delText>NAT</w:delText>
          </w:r>
        </w:smartTag>
        <w:r w:rsidR="00A36EF1" w:rsidDel="00532BC3">
          <w:delText xml:space="preserve"> website. </w:delText>
        </w:r>
      </w:del>
      <w:r w:rsidR="00A36EF1">
        <w:t>Physically, the regional coordination is</w:t>
      </w:r>
      <w:r w:rsidR="00A36EF1" w:rsidRPr="009C18A4">
        <w:t xml:space="preserve"> </w:t>
      </w:r>
      <w:r w:rsidR="00A36EF1">
        <w:t>conducted</w:t>
      </w:r>
      <w:r w:rsidR="00A36EF1" w:rsidRPr="009C18A4">
        <w:t xml:space="preserve"> through the IC Allocation Cell </w:t>
      </w:r>
      <w:r w:rsidR="00A36EF1">
        <w:t>provided by</w:t>
      </w:r>
      <w:r w:rsidR="00A36EF1" w:rsidRPr="009C18A4">
        <w:t xml:space="preserve"> Eurocontrol </w:t>
      </w:r>
      <w:r w:rsidR="00A36EF1">
        <w:t>on request of the ICAO EANPG.</w:t>
      </w:r>
    </w:p>
    <w:p w:rsidR="00787E43" w:rsidRPr="00A55AA4" w:rsidRDefault="00787E43" w:rsidP="00A55AA4">
      <w:pPr>
        <w:pStyle w:val="EUR023Level1"/>
        <w:pageBreakBefore w:val="0"/>
        <w:ind w:left="431" w:hanging="431"/>
        <w:rPr>
          <w:b/>
        </w:rPr>
      </w:pPr>
      <w:bookmarkStart w:id="36" w:name="_Toc328401290"/>
      <w:r w:rsidRPr="00A55AA4">
        <w:rPr>
          <w:b/>
        </w:rPr>
        <w:t>CIVIL/MILITARY COOPERATION</w:t>
      </w:r>
      <w:bookmarkEnd w:id="36"/>
    </w:p>
    <w:p w:rsidR="00787E43" w:rsidRPr="009C18A4" w:rsidRDefault="00787E43" w:rsidP="00A55AA4">
      <w:pPr>
        <w:pStyle w:val="EUR023Level2"/>
      </w:pPr>
      <w:r w:rsidRPr="009C18A4">
        <w:t>At the outset of the considerations on an agreed IC allocation process it was noted that there was a need for cooperation in the procedures from all States of the Region over whose territory Mode S operations may take place. Since such operations may be either military or civil, cooperation with the military authorities in States should be encouraged throughout the Region.</w:t>
      </w:r>
    </w:p>
    <w:p w:rsidR="00787E43" w:rsidRPr="00A55AA4" w:rsidRDefault="00787E43" w:rsidP="00A55AA4">
      <w:pPr>
        <w:pStyle w:val="EUR023Level1"/>
        <w:pageBreakBefore w:val="0"/>
        <w:ind w:left="431" w:hanging="431"/>
        <w:rPr>
          <w:b/>
        </w:rPr>
      </w:pPr>
      <w:bookmarkStart w:id="37" w:name="_Toc328401291"/>
      <w:r w:rsidRPr="00A55AA4">
        <w:rPr>
          <w:b/>
        </w:rPr>
        <w:t>SYSTEMS SUBJECT TO ALLOCATION</w:t>
      </w:r>
      <w:bookmarkEnd w:id="37"/>
    </w:p>
    <w:p w:rsidR="00787E43" w:rsidRPr="00A36EF1" w:rsidRDefault="00787E43" w:rsidP="00A55AA4">
      <w:pPr>
        <w:pStyle w:val="EUR023Level2"/>
      </w:pPr>
      <w:r w:rsidRPr="00A36EF1">
        <w:t>The principle of operation of Mode S interrogators requires the coordinated allocation of an IC to operate if at least one of the following conditions is true:</w:t>
      </w:r>
    </w:p>
    <w:p w:rsidR="00787E43" w:rsidRPr="00A36EF1" w:rsidRDefault="00787E43" w:rsidP="00A36EF1">
      <w:pPr>
        <w:pStyle w:val="Level2altL2"/>
        <w:numPr>
          <w:ilvl w:val="1"/>
          <w:numId w:val="27"/>
        </w:numPr>
        <w:tabs>
          <w:tab w:val="clear" w:pos="926"/>
        </w:tabs>
        <w:ind w:left="1418" w:hanging="338"/>
        <w:rPr>
          <w:rFonts w:asciiTheme="minorHAnsi" w:hAnsiTheme="minorHAnsi" w:cstheme="minorHAnsi"/>
        </w:rPr>
      </w:pPr>
      <w:r w:rsidRPr="00A36EF1">
        <w:rPr>
          <w:rFonts w:asciiTheme="minorHAnsi" w:hAnsiTheme="minorHAnsi" w:cstheme="minorHAnsi"/>
        </w:rPr>
        <w:lastRenderedPageBreak/>
        <w:t>The interrogator relies, at least partly, on UF11/DF11 All Call interrogations and replies in order to acquire Mode S targets;</w:t>
      </w:r>
    </w:p>
    <w:p w:rsidR="00787E43" w:rsidRPr="00A36EF1" w:rsidRDefault="00787E43" w:rsidP="00A36EF1">
      <w:pPr>
        <w:pStyle w:val="Level2altL2"/>
        <w:numPr>
          <w:ilvl w:val="1"/>
          <w:numId w:val="27"/>
        </w:numPr>
        <w:tabs>
          <w:tab w:val="clear" w:pos="926"/>
        </w:tabs>
        <w:ind w:left="1418" w:hanging="338"/>
        <w:rPr>
          <w:rFonts w:asciiTheme="minorHAnsi" w:hAnsiTheme="minorHAnsi" w:cstheme="minorHAnsi"/>
        </w:rPr>
      </w:pPr>
      <w:r w:rsidRPr="00A36EF1">
        <w:rPr>
          <w:rFonts w:asciiTheme="minorHAnsi" w:hAnsiTheme="minorHAnsi" w:cstheme="minorHAnsi"/>
        </w:rPr>
        <w:t>The interrogator locks-out acquired Mode S targets to All Call interrogations;</w:t>
      </w:r>
    </w:p>
    <w:p w:rsidR="00787E43" w:rsidRPr="00A36EF1" w:rsidRDefault="00787E43" w:rsidP="00A36EF1">
      <w:pPr>
        <w:pStyle w:val="Level2altL2"/>
        <w:numPr>
          <w:ilvl w:val="1"/>
          <w:numId w:val="27"/>
        </w:numPr>
        <w:tabs>
          <w:tab w:val="clear" w:pos="926"/>
        </w:tabs>
        <w:ind w:left="1418" w:hanging="338"/>
        <w:rPr>
          <w:rFonts w:asciiTheme="minorHAnsi" w:hAnsiTheme="minorHAnsi" w:cstheme="minorHAnsi"/>
          <w:lang w:val="en-GB"/>
        </w:rPr>
      </w:pPr>
      <w:r w:rsidRPr="00A36EF1">
        <w:rPr>
          <w:rFonts w:asciiTheme="minorHAnsi" w:hAnsiTheme="minorHAnsi" w:cstheme="minorHAnsi"/>
          <w:lang w:val="en-GB"/>
        </w:rPr>
        <w:t>The interrogator uses multisite communications protocols for datalink applications:</w:t>
      </w:r>
    </w:p>
    <w:p w:rsidR="00787E43" w:rsidRPr="00A36EF1" w:rsidRDefault="00787E43">
      <w:pPr>
        <w:pStyle w:val="Level2altL2"/>
        <w:numPr>
          <w:ilvl w:val="2"/>
          <w:numId w:val="27"/>
        </w:numPr>
        <w:tabs>
          <w:tab w:val="clear" w:pos="926"/>
        </w:tabs>
        <w:rPr>
          <w:rFonts w:asciiTheme="minorHAnsi" w:hAnsiTheme="minorHAnsi" w:cstheme="minorHAnsi"/>
          <w:lang w:val="en-GB"/>
        </w:rPr>
      </w:pPr>
      <w:r w:rsidRPr="00A36EF1">
        <w:rPr>
          <w:rFonts w:asciiTheme="minorHAnsi" w:hAnsiTheme="minorHAnsi" w:cstheme="minorHAnsi"/>
          <w:lang w:val="en-GB"/>
        </w:rPr>
        <w:t xml:space="preserve">Air Initiated </w:t>
      </w:r>
      <w:proofErr w:type="spellStart"/>
      <w:r w:rsidRPr="00A36EF1">
        <w:rPr>
          <w:rFonts w:asciiTheme="minorHAnsi" w:hAnsiTheme="minorHAnsi" w:cstheme="minorHAnsi"/>
          <w:lang w:val="en-GB"/>
        </w:rPr>
        <w:t>Comm</w:t>
      </w:r>
      <w:proofErr w:type="spellEnd"/>
      <w:r w:rsidRPr="00A36EF1">
        <w:rPr>
          <w:rFonts w:asciiTheme="minorHAnsi" w:hAnsiTheme="minorHAnsi" w:cstheme="minorHAnsi"/>
          <w:lang w:val="en-GB"/>
        </w:rPr>
        <w:t>-B (AICB) with site reservation,</w:t>
      </w:r>
    </w:p>
    <w:p w:rsidR="00787E43" w:rsidRPr="00A36EF1" w:rsidRDefault="00787E43">
      <w:pPr>
        <w:pStyle w:val="Level2altL2"/>
        <w:numPr>
          <w:ilvl w:val="2"/>
          <w:numId w:val="27"/>
        </w:numPr>
        <w:tabs>
          <w:tab w:val="clear" w:pos="926"/>
        </w:tabs>
        <w:rPr>
          <w:rFonts w:asciiTheme="minorHAnsi" w:hAnsiTheme="minorHAnsi" w:cstheme="minorHAnsi"/>
          <w:lang w:val="en-GB"/>
        </w:rPr>
      </w:pPr>
      <w:r w:rsidRPr="00A36EF1">
        <w:rPr>
          <w:rFonts w:asciiTheme="minorHAnsi" w:hAnsiTheme="minorHAnsi" w:cstheme="minorHAnsi"/>
          <w:lang w:val="en-GB"/>
        </w:rPr>
        <w:t>multisite uplink Standard or Extended Length Message (</w:t>
      </w:r>
      <w:smartTag w:uri="urn:schemas-microsoft-com:office:smarttags" w:element="stockticker">
        <w:r w:rsidRPr="00A36EF1">
          <w:rPr>
            <w:rFonts w:asciiTheme="minorHAnsi" w:hAnsiTheme="minorHAnsi" w:cstheme="minorHAnsi"/>
            <w:lang w:val="en-GB"/>
          </w:rPr>
          <w:t>SLM</w:t>
        </w:r>
      </w:smartTag>
      <w:r w:rsidRPr="00A36EF1">
        <w:rPr>
          <w:rFonts w:asciiTheme="minorHAnsi" w:hAnsiTheme="minorHAnsi" w:cstheme="minorHAnsi"/>
          <w:lang w:val="en-GB"/>
        </w:rPr>
        <w:t xml:space="preserve"> or ELM), or</w:t>
      </w:r>
    </w:p>
    <w:p w:rsidR="00787E43" w:rsidRPr="00A36EF1" w:rsidRDefault="00787E43">
      <w:pPr>
        <w:pStyle w:val="Level2altL2"/>
        <w:numPr>
          <w:ilvl w:val="2"/>
          <w:numId w:val="27"/>
        </w:numPr>
        <w:tabs>
          <w:tab w:val="clear" w:pos="926"/>
        </w:tabs>
        <w:rPr>
          <w:rFonts w:asciiTheme="minorHAnsi" w:hAnsiTheme="minorHAnsi" w:cstheme="minorHAnsi"/>
          <w:lang w:val="en-GB"/>
        </w:rPr>
      </w:pPr>
      <w:proofErr w:type="gramStart"/>
      <w:r w:rsidRPr="00A36EF1">
        <w:rPr>
          <w:rFonts w:asciiTheme="minorHAnsi" w:hAnsiTheme="minorHAnsi" w:cstheme="minorHAnsi"/>
          <w:lang w:val="en-GB"/>
        </w:rPr>
        <w:t>multisite</w:t>
      </w:r>
      <w:proofErr w:type="gramEnd"/>
      <w:r w:rsidRPr="00A36EF1">
        <w:rPr>
          <w:rFonts w:asciiTheme="minorHAnsi" w:hAnsiTheme="minorHAnsi" w:cstheme="minorHAnsi"/>
          <w:lang w:val="en-GB"/>
        </w:rPr>
        <w:t xml:space="preserve"> downlink </w:t>
      </w:r>
      <w:smartTag w:uri="urn:schemas-microsoft-com:office:smarttags" w:element="stockticker">
        <w:r w:rsidRPr="00A36EF1">
          <w:rPr>
            <w:rFonts w:asciiTheme="minorHAnsi" w:hAnsiTheme="minorHAnsi" w:cstheme="minorHAnsi"/>
            <w:lang w:val="en-GB"/>
          </w:rPr>
          <w:t>SLM</w:t>
        </w:r>
      </w:smartTag>
      <w:r w:rsidRPr="00A36EF1">
        <w:rPr>
          <w:rFonts w:asciiTheme="minorHAnsi" w:hAnsiTheme="minorHAnsi" w:cstheme="minorHAnsi"/>
          <w:lang w:val="en-GB"/>
        </w:rPr>
        <w:t xml:space="preserve"> or ELM protocols.</w:t>
      </w:r>
    </w:p>
    <w:p w:rsidR="00787E43" w:rsidRPr="00A36EF1" w:rsidRDefault="00787E43" w:rsidP="00A55AA4">
      <w:pPr>
        <w:pStyle w:val="EUR023Level2"/>
        <w:rPr>
          <w:lang w:val="en-GB"/>
        </w:rPr>
      </w:pPr>
      <w:r w:rsidRPr="00A36EF1">
        <w:rPr>
          <w:lang w:val="en-GB"/>
        </w:rPr>
        <w:t>If none of the above conditions is true then the coordinated allocation of an IC is not necessary.</w:t>
      </w:r>
    </w:p>
    <w:p w:rsidR="00787E43" w:rsidRPr="00A55AA4" w:rsidRDefault="00787E43" w:rsidP="00A55AA4">
      <w:pPr>
        <w:pStyle w:val="EUR023Level1"/>
        <w:pageBreakBefore w:val="0"/>
        <w:ind w:left="431" w:hanging="431"/>
        <w:rPr>
          <w:b/>
        </w:rPr>
      </w:pPr>
      <w:bookmarkStart w:id="38" w:name="_Toc328401292"/>
      <w:r w:rsidRPr="00A55AA4">
        <w:rPr>
          <w:b/>
        </w:rPr>
        <w:t>GENERAL PRINCIPLES</w:t>
      </w:r>
      <w:bookmarkEnd w:id="38"/>
    </w:p>
    <w:p w:rsidR="00787E43" w:rsidRPr="00A36EF1" w:rsidRDefault="00787E43" w:rsidP="00A55AA4">
      <w:pPr>
        <w:pStyle w:val="EUR023Level2"/>
        <w:rPr>
          <w:lang w:val="en-GB"/>
        </w:rPr>
      </w:pPr>
      <w:r w:rsidRPr="00A36EF1">
        <w:rPr>
          <w:lang w:val="en-GB"/>
        </w:rPr>
        <w:t xml:space="preserve">Procedures contained in this </w:t>
      </w:r>
      <w:r w:rsidR="00C6338B">
        <w:rPr>
          <w:lang w:val="en-GB"/>
        </w:rPr>
        <w:t>document</w:t>
      </w:r>
      <w:r w:rsidR="00C6338B" w:rsidRPr="00A36EF1">
        <w:rPr>
          <w:lang w:val="en-GB"/>
        </w:rPr>
        <w:t xml:space="preserve"> </w:t>
      </w:r>
      <w:r w:rsidRPr="00A36EF1">
        <w:rPr>
          <w:lang w:val="en-GB"/>
        </w:rPr>
        <w:t xml:space="preserve">are designed to ensure technical and operational compatibility between interrogators.  In no way do they diminish the responsibility of National Authorities to approve and licence operators and/or installations in accordance with national regulations. </w:t>
      </w:r>
    </w:p>
    <w:p w:rsidR="00787E43" w:rsidRPr="00A36EF1" w:rsidRDefault="00787E43" w:rsidP="00A55AA4">
      <w:pPr>
        <w:pStyle w:val="EUR023Level2"/>
        <w:rPr>
          <w:lang w:val="en-GB"/>
        </w:rPr>
      </w:pPr>
      <w:r w:rsidRPr="00A36EF1">
        <w:rPr>
          <w:lang w:val="en-GB"/>
        </w:rPr>
        <w:t>Code allocations are made through National Authorities or certain other international bodies.  Operators requiring an allocation of codes should make application to the appropriate authority in the first instance.</w:t>
      </w:r>
    </w:p>
    <w:p w:rsidR="00787E43" w:rsidRPr="00A36EF1" w:rsidRDefault="00787E43" w:rsidP="00A55AA4">
      <w:pPr>
        <w:pStyle w:val="EUR023Level2"/>
        <w:rPr>
          <w:lang w:val="en-GB"/>
        </w:rPr>
      </w:pPr>
      <w:r w:rsidRPr="00A36EF1">
        <w:rPr>
          <w:lang w:val="en-GB"/>
        </w:rPr>
        <w:t>Code allocations are subject to revalidation by the Focal Point at regular intervals (typically 5 years).  It is the responsibility of the States concerned to initiate any requests for prolongation through the agreed procedures.  Codes are not transferable between installations and should be relinquished on the cessation of operation of the installation to which they were allocated.</w:t>
      </w:r>
    </w:p>
    <w:p w:rsidR="00787E43" w:rsidRPr="00A36EF1" w:rsidRDefault="00787E43" w:rsidP="00A55AA4">
      <w:pPr>
        <w:pStyle w:val="EUR023Level2"/>
        <w:rPr>
          <w:lang w:val="en-GB"/>
        </w:rPr>
      </w:pPr>
      <w:r w:rsidRPr="00A36EF1">
        <w:rPr>
          <w:lang w:val="en-GB"/>
        </w:rPr>
        <w:t>Code allocations are not made to mobile installations for which special modes of acquisition are used. However, a number of separate Interrogator Codes might be reserved for special military purpose.</w:t>
      </w:r>
    </w:p>
    <w:p w:rsidR="00787E43" w:rsidRPr="00A36EF1" w:rsidRDefault="00787E43" w:rsidP="00A55AA4">
      <w:pPr>
        <w:pStyle w:val="EUR023Level2"/>
        <w:rPr>
          <w:lang w:val="en-GB"/>
        </w:rPr>
      </w:pPr>
      <w:r w:rsidRPr="00A36EF1">
        <w:rPr>
          <w:lang w:val="en-GB"/>
        </w:rPr>
        <w:t xml:space="preserve">The accurate determination of specific code allocations depends upon the full cooperation of the States concerned. Thus it will be necessary for national authorities to release the geographical positions of Mode S radar ground installations and their coverage areas to assist the code allocation process. However, such data will not be released outside the IC Allocation Cell without the consent of the authority concerned.  For its part, the IC Allocation Cell should be aware of the implications and issues surrounding civil/military </w:t>
      </w:r>
      <w:smartTag w:uri="urn:schemas-microsoft-com:office:smarttags" w:element="stockticker">
        <w:r w:rsidRPr="00A36EF1">
          <w:rPr>
            <w:lang w:val="en-GB"/>
          </w:rPr>
          <w:t>IFF</w:t>
        </w:r>
      </w:smartTag>
      <w:r w:rsidRPr="00A36EF1">
        <w:rPr>
          <w:lang w:val="en-GB"/>
        </w:rPr>
        <w:t xml:space="preserve">/SSR systems in both the operational and technical sense. </w:t>
      </w:r>
    </w:p>
    <w:p w:rsidR="00787E43" w:rsidRPr="00A36EF1" w:rsidRDefault="00787E43" w:rsidP="00A55AA4">
      <w:pPr>
        <w:pStyle w:val="EUR023Level2"/>
        <w:rPr>
          <w:lang w:val="en-GB"/>
        </w:rPr>
      </w:pPr>
      <w:r w:rsidRPr="00A36EF1">
        <w:rPr>
          <w:lang w:val="en-GB"/>
        </w:rPr>
        <w:t>Operators may need to accept alternative IC assignments within the life of the original allocation application.  In some cases operating restrictions/conditions may be imposed to ensure the use of Mode S ICs is optimised throughout the EUR Region.</w:t>
      </w:r>
    </w:p>
    <w:p w:rsidR="00787E43" w:rsidRPr="00A36EF1" w:rsidRDefault="00787E43" w:rsidP="00A55AA4">
      <w:pPr>
        <w:pStyle w:val="EUR023Level2"/>
        <w:rPr>
          <w:lang w:val="en-GB"/>
        </w:rPr>
      </w:pPr>
      <w:r w:rsidRPr="00A36EF1">
        <w:rPr>
          <w:lang w:val="en-GB"/>
        </w:rPr>
        <w:t xml:space="preserve">Installations used for Test, Research and Development should normally operate on a single code established by the IC Allocation Cell and approved by the </w:t>
      </w:r>
      <w:proofErr w:type="spellStart"/>
      <w:r w:rsidRPr="00A36EF1">
        <w:rPr>
          <w:lang w:val="en-GB"/>
        </w:rPr>
        <w:t>MICoG</w:t>
      </w:r>
      <w:proofErr w:type="spellEnd"/>
      <w:r w:rsidRPr="00A36EF1">
        <w:rPr>
          <w:lang w:val="en-GB"/>
        </w:rPr>
        <w:t xml:space="preserve">.  Since these installations may have overlapping coverage they should coordinate their activities through the IC Allocation Cell. </w:t>
      </w:r>
      <w:r w:rsidRPr="00A36EF1">
        <w:rPr>
          <w:color w:val="000000"/>
        </w:rPr>
        <w:t xml:space="preserve">In order to avoid unnecessary RF pollution in the 1090 MHz band, </w:t>
      </w:r>
      <w:proofErr w:type="spellStart"/>
      <w:r w:rsidRPr="00A36EF1">
        <w:rPr>
          <w:color w:val="000000"/>
        </w:rPr>
        <w:t>MICoG</w:t>
      </w:r>
      <w:proofErr w:type="spellEnd"/>
      <w:r w:rsidRPr="00A36EF1">
        <w:rPr>
          <w:color w:val="000000"/>
        </w:rPr>
        <w:t xml:space="preserve"> decided that TRD sites allocated II code 14 would need to use permanent lockout in their entire coverage, and would not be allowed to use All Call lockout override. </w:t>
      </w:r>
      <w:r w:rsidRPr="00A36EF1">
        <w:rPr>
          <w:lang w:val="en-GB"/>
        </w:rPr>
        <w:t xml:space="preserve"> </w:t>
      </w:r>
    </w:p>
    <w:p w:rsidR="00787E43" w:rsidRPr="00A55AA4" w:rsidRDefault="00787E43" w:rsidP="00A55AA4">
      <w:pPr>
        <w:pStyle w:val="EUR023Level1"/>
        <w:pageBreakBefore w:val="0"/>
        <w:ind w:left="431" w:hanging="431"/>
        <w:rPr>
          <w:b/>
        </w:rPr>
      </w:pPr>
      <w:bookmarkStart w:id="39" w:name="_Toc328401293"/>
      <w:r w:rsidRPr="00A55AA4">
        <w:rPr>
          <w:b/>
        </w:rPr>
        <w:t>ALLOCATION PROCEDURES</w:t>
      </w:r>
      <w:bookmarkEnd w:id="39"/>
    </w:p>
    <w:p w:rsidR="00787E43" w:rsidRPr="00A36EF1" w:rsidRDefault="00787E43" w:rsidP="00A55AA4">
      <w:pPr>
        <w:pStyle w:val="EUR023Level2"/>
        <w:rPr>
          <w:lang w:val="en-GB"/>
        </w:rPr>
      </w:pPr>
      <w:r w:rsidRPr="00A36EF1">
        <w:rPr>
          <w:lang w:val="en-GB"/>
        </w:rPr>
        <w:t>Provisions regarding the actions concerning the implementation and monitoring of Mode S IC allocations have been agreed by the EANPG.  In this connection, the management of the plan is exercised by Eurocontrol in close coordination with the ICAO EUR/</w:t>
      </w:r>
      <w:smartTag w:uri="urn:schemas-microsoft-com:office:smarttags" w:element="stockticker">
        <w:r w:rsidRPr="00A36EF1">
          <w:rPr>
            <w:lang w:val="en-GB"/>
          </w:rPr>
          <w:t>NAT</w:t>
        </w:r>
      </w:smartTag>
      <w:r w:rsidRPr="00A36EF1">
        <w:rPr>
          <w:lang w:val="en-GB"/>
        </w:rPr>
        <w:t xml:space="preserve"> Regional Office.  Technical facilities for the determination of </w:t>
      </w:r>
      <w:r w:rsidRPr="00A36EF1">
        <w:rPr>
          <w:lang w:val="en-GB"/>
        </w:rPr>
        <w:lastRenderedPageBreak/>
        <w:t xml:space="preserve">IC are based on software programmes available within the IC Allocation Cell to whom enquiries of a technical nature should be directed. </w:t>
      </w:r>
    </w:p>
    <w:p w:rsidR="00787E43" w:rsidRPr="00A36EF1" w:rsidRDefault="00787E43" w:rsidP="00A55AA4">
      <w:pPr>
        <w:pStyle w:val="EUR023Level2"/>
        <w:rPr>
          <w:lang w:val="en-GB"/>
        </w:rPr>
      </w:pPr>
      <w:r w:rsidRPr="00A36EF1">
        <w:rPr>
          <w:lang w:val="en-GB"/>
        </w:rPr>
        <w:t>The IC Allocation Cell works on behalf of, and in close cooperation with, the ICAO Regional Office to establish the IC allocations for the EUR Region.  To approve the allocations and to oversee and provide guidance to the IC Allocation Cell the Mode S IC Coordination Group (</w:t>
      </w:r>
      <w:proofErr w:type="spellStart"/>
      <w:r w:rsidRPr="00A36EF1">
        <w:rPr>
          <w:lang w:val="en-GB"/>
        </w:rPr>
        <w:t>MICoG</w:t>
      </w:r>
      <w:proofErr w:type="spellEnd"/>
      <w:r w:rsidRPr="00A36EF1">
        <w:rPr>
          <w:lang w:val="en-GB"/>
        </w:rPr>
        <w:t xml:space="preserve">), representative of the national regulatory authorities of States implementing Mode S and those international organisations applying for ICs, meets at regular intervals for the purpose.  Members of the </w:t>
      </w:r>
      <w:proofErr w:type="spellStart"/>
      <w:r w:rsidRPr="00A36EF1">
        <w:rPr>
          <w:lang w:val="en-GB"/>
        </w:rPr>
        <w:t>MICoG</w:t>
      </w:r>
      <w:proofErr w:type="spellEnd"/>
      <w:r w:rsidRPr="00A36EF1">
        <w:rPr>
          <w:lang w:val="en-GB"/>
        </w:rPr>
        <w:t xml:space="preserve"> or their nominees act as Focal Points of contact between the IC Allocation Cell and the State concerned.  The IC Allocation Cell is currently located at Eurocontrol Headquarters.</w:t>
      </w:r>
    </w:p>
    <w:p w:rsidR="00787E43" w:rsidRPr="00A36EF1" w:rsidRDefault="00787E43" w:rsidP="00A55AA4">
      <w:pPr>
        <w:pStyle w:val="EUR023Level2"/>
        <w:rPr>
          <w:lang w:val="en-GB"/>
        </w:rPr>
      </w:pPr>
      <w:r w:rsidRPr="00A36EF1">
        <w:rPr>
          <w:lang w:val="en-GB"/>
        </w:rPr>
        <w:t xml:space="preserve">Requests for the allocation of an IC may be made to the IC Allocation Cell by those national authorities of the European Region which are empowered to issue, amend or revoke approvals to operate SSR Interrogators, or by a properly designated authority in the case of international organisations. </w:t>
      </w:r>
    </w:p>
    <w:p w:rsidR="00787E43" w:rsidRPr="00A36EF1" w:rsidRDefault="00787E43" w:rsidP="00A55AA4">
      <w:pPr>
        <w:pStyle w:val="EUR023Level2"/>
        <w:rPr>
          <w:lang w:val="en-GB"/>
        </w:rPr>
      </w:pPr>
      <w:r w:rsidRPr="00A36EF1">
        <w:rPr>
          <w:lang w:val="en-GB"/>
        </w:rPr>
        <w:t>Applications for IC allocations must state whether the allocation is required for a temporary or permanent installation.</w:t>
      </w:r>
    </w:p>
    <w:p w:rsidR="00787E43" w:rsidRPr="00A36EF1" w:rsidRDefault="00787E43" w:rsidP="00A55AA4">
      <w:pPr>
        <w:pStyle w:val="EUR023Level2"/>
        <w:rPr>
          <w:lang w:val="en-GB"/>
        </w:rPr>
      </w:pPr>
      <w:r w:rsidRPr="00A36EF1">
        <w:rPr>
          <w:lang w:val="en-GB"/>
        </w:rPr>
        <w:t xml:space="preserve"> States expecting to introduce or change SSR Mode S facilities are requested to advise both the ICAO Regional Office and Eurocontrol as to their intentions.  Notification of requests for IC allocation should normally be submitted at least 168 days before the subject installation is to be taken into operation to give adequate time for the application to be processed and any difficulties to be resolved.  The allocation process may be undertaken concurrently with a State’s examination of the operator’s application providing the application has been submitted through the national authority.  In exceptional circumstances, where the application cannot be submitted on time, it will be handled under the Ad-Hoc procedure.  Codes allocated under this procedure must not interfere with any of the already issued codes. </w:t>
      </w:r>
    </w:p>
    <w:p w:rsidR="00787E43" w:rsidRPr="00A36EF1" w:rsidRDefault="00787E43" w:rsidP="00A55AA4">
      <w:pPr>
        <w:pStyle w:val="EUR023Level2"/>
        <w:rPr>
          <w:lang w:val="en-GB"/>
        </w:rPr>
      </w:pPr>
      <w:r w:rsidRPr="00A36EF1">
        <w:rPr>
          <w:lang w:val="en-GB"/>
        </w:rPr>
        <w:t xml:space="preserve">Operators of interrogators should apply to the appropriate authority </w:t>
      </w:r>
      <w:proofErr w:type="gramStart"/>
      <w:r w:rsidRPr="00A36EF1">
        <w:rPr>
          <w:lang w:val="en-GB"/>
        </w:rPr>
        <w:t>who</w:t>
      </w:r>
      <w:proofErr w:type="gramEnd"/>
      <w:r w:rsidRPr="00A36EF1">
        <w:rPr>
          <w:lang w:val="en-GB"/>
        </w:rPr>
        <w:t xml:space="preserve"> will ensure that the requirements for operation, technically and procedurally, are met.  Having satisfied itself that this is so and that, subject to IC allocation, approval to operate the installation should be given, the appropriate authority will transmit the application to the IC Allocation Cell.  If, after having forwarded an application, an authority finds it cannot grant an approval to operate the installation it should immediately notify the IC Allocation Cell and withdraw the application.  Applications will not be processed other than from the appropriate authority. </w:t>
      </w:r>
    </w:p>
    <w:p w:rsidR="00787E43" w:rsidRPr="00A36EF1" w:rsidRDefault="00787E43" w:rsidP="00A55AA4">
      <w:pPr>
        <w:pStyle w:val="EUR023Level2"/>
        <w:rPr>
          <w:lang w:val="en-GB"/>
        </w:rPr>
      </w:pPr>
      <w:r w:rsidRPr="00A36EF1">
        <w:rPr>
          <w:lang w:val="en-GB"/>
        </w:rPr>
        <w:t>Requests for allocation shall be raised via the MICA Online Tool</w:t>
      </w:r>
      <w:ins w:id="40" w:author="BODART Jerome" w:date="2017-10-13T09:32:00Z">
        <w:r w:rsidR="003F170A">
          <w:rPr>
            <w:lang w:val="en-GB"/>
          </w:rPr>
          <w:t>, also identified as the MICA website</w:t>
        </w:r>
      </w:ins>
      <w:r w:rsidRPr="00A36EF1">
        <w:rPr>
          <w:lang w:val="en-GB"/>
        </w:rPr>
        <w:t>.  Access to the tool is available from the MICA Cell on request and after approval by the Focal Point.</w:t>
      </w:r>
    </w:p>
    <w:p w:rsidR="00787E43" w:rsidRPr="00A36EF1" w:rsidRDefault="00787E43" w:rsidP="00A55AA4">
      <w:pPr>
        <w:pStyle w:val="EUR023Level2"/>
        <w:rPr>
          <w:lang w:val="en-GB"/>
        </w:rPr>
      </w:pPr>
      <w:r w:rsidRPr="00A36EF1">
        <w:rPr>
          <w:lang w:val="en-GB"/>
        </w:rPr>
        <w:t xml:space="preserve">The IC Allocation Cell will employ agreed and updated IC Allocation methodology to establish the allocation of an appropriate Interrogator Code(s) based upon the data supplied.  The proposed Interrogator Code(s) and the respective conditions for use (such as coverage requirements) are subject to review by the Focal Point during the review phase within the IC Allocation Cycle.  Final approval of the allocation by the Focal Point is required. Detailed explanation of the methodology for allocation is reproduced in the </w:t>
      </w:r>
      <w:r w:rsidR="00A36EF1">
        <w:rPr>
          <w:lang w:val="en-GB"/>
        </w:rPr>
        <w:t>Attachment to EUR Doc 024</w:t>
      </w:r>
      <w:r w:rsidRPr="00A36EF1">
        <w:rPr>
          <w:lang w:val="en-GB"/>
        </w:rPr>
        <w:t xml:space="preserve"> - SSR Mode S Interrogator Code (IC) Allocations for the EUR Region. </w:t>
      </w:r>
    </w:p>
    <w:p w:rsidR="00787E43" w:rsidRPr="00A36EF1" w:rsidRDefault="00787E43" w:rsidP="00A55AA4">
      <w:pPr>
        <w:pStyle w:val="EUR023Level2"/>
        <w:rPr>
          <w:lang w:val="en-GB"/>
        </w:rPr>
      </w:pPr>
      <w:r w:rsidRPr="00A36EF1">
        <w:rPr>
          <w:lang w:val="en-GB"/>
        </w:rPr>
        <w:t xml:space="preserve">In the event difficulty is encountered by the IC Allocation Cell in providing an IC allocation because of overlapping coverage with one or more Mode S installations in the same State, resolution should be attempted by the national authority of the State concerned, with assistance from the IC Allocation Cell. </w:t>
      </w:r>
    </w:p>
    <w:p w:rsidR="00787E43" w:rsidRPr="00A36EF1" w:rsidRDefault="00787E43" w:rsidP="00A55AA4">
      <w:pPr>
        <w:pStyle w:val="EUR023Level2"/>
        <w:rPr>
          <w:lang w:val="en-GB"/>
        </w:rPr>
      </w:pPr>
      <w:r w:rsidRPr="00A36EF1">
        <w:rPr>
          <w:lang w:val="en-GB"/>
        </w:rPr>
        <w:t xml:space="preserve">In the event of difficulty encountered in providing an IC Allocation because of overlapping coverage with one or more Mode S installations in adjacent States, resolution should be attempted as follows: </w:t>
      </w:r>
    </w:p>
    <w:p w:rsidR="00787E43" w:rsidRPr="00A36EF1" w:rsidRDefault="00787E43" w:rsidP="00A36EF1">
      <w:pPr>
        <w:pStyle w:val="Level2altL2"/>
        <w:numPr>
          <w:ilvl w:val="1"/>
          <w:numId w:val="28"/>
        </w:numPr>
        <w:tabs>
          <w:tab w:val="clear" w:pos="720"/>
          <w:tab w:val="clear" w:pos="926"/>
        </w:tabs>
        <w:ind w:left="1418" w:hanging="709"/>
        <w:rPr>
          <w:rFonts w:asciiTheme="minorHAnsi" w:hAnsiTheme="minorHAnsi" w:cstheme="minorHAnsi"/>
          <w:lang w:val="en-GB"/>
        </w:rPr>
      </w:pPr>
      <w:r w:rsidRPr="00A36EF1">
        <w:rPr>
          <w:rFonts w:asciiTheme="minorHAnsi" w:hAnsiTheme="minorHAnsi" w:cstheme="minorHAnsi"/>
          <w:lang w:val="en-GB"/>
        </w:rPr>
        <w:t>by mediation between the IC Allocation Cell and the Focal Points of the States concerned, or,</w:t>
      </w:r>
    </w:p>
    <w:p w:rsidR="00787E43" w:rsidRPr="00A36EF1" w:rsidRDefault="00787E43" w:rsidP="00A36EF1">
      <w:pPr>
        <w:pStyle w:val="Level2altL2"/>
        <w:numPr>
          <w:ilvl w:val="1"/>
          <w:numId w:val="28"/>
        </w:numPr>
        <w:tabs>
          <w:tab w:val="clear" w:pos="720"/>
          <w:tab w:val="clear" w:pos="926"/>
        </w:tabs>
        <w:ind w:left="1418" w:hanging="709"/>
        <w:rPr>
          <w:rFonts w:asciiTheme="minorHAnsi" w:hAnsiTheme="minorHAnsi" w:cstheme="minorHAnsi"/>
          <w:lang w:val="en-GB"/>
        </w:rPr>
      </w:pPr>
      <w:proofErr w:type="gramStart"/>
      <w:r w:rsidRPr="00A36EF1">
        <w:rPr>
          <w:rFonts w:asciiTheme="minorHAnsi" w:hAnsiTheme="minorHAnsi" w:cstheme="minorHAnsi"/>
          <w:lang w:val="en-GB"/>
        </w:rPr>
        <w:t>by</w:t>
      </w:r>
      <w:proofErr w:type="gramEnd"/>
      <w:r w:rsidRPr="00A36EF1">
        <w:rPr>
          <w:rFonts w:asciiTheme="minorHAnsi" w:hAnsiTheme="minorHAnsi" w:cstheme="minorHAnsi"/>
          <w:lang w:val="en-GB"/>
        </w:rPr>
        <w:t xml:space="preserve"> tabling the difficulty at a meeting of the </w:t>
      </w:r>
      <w:proofErr w:type="spellStart"/>
      <w:r w:rsidRPr="00A36EF1">
        <w:rPr>
          <w:rFonts w:asciiTheme="minorHAnsi" w:hAnsiTheme="minorHAnsi" w:cstheme="minorHAnsi"/>
          <w:lang w:val="en-GB"/>
        </w:rPr>
        <w:t>MICoG</w:t>
      </w:r>
      <w:proofErr w:type="spellEnd"/>
      <w:r w:rsidRPr="00A36EF1">
        <w:rPr>
          <w:rFonts w:asciiTheme="minorHAnsi" w:hAnsiTheme="minorHAnsi" w:cstheme="minorHAnsi"/>
          <w:lang w:val="en-GB"/>
        </w:rPr>
        <w:t xml:space="preserve">.   </w:t>
      </w:r>
    </w:p>
    <w:p w:rsidR="00787E43" w:rsidRPr="00A36EF1" w:rsidRDefault="00787E43" w:rsidP="00A55AA4">
      <w:pPr>
        <w:pStyle w:val="EUR023Level2"/>
        <w:rPr>
          <w:lang w:val="en-GB"/>
        </w:rPr>
      </w:pPr>
      <w:r w:rsidRPr="00A36EF1">
        <w:rPr>
          <w:lang w:val="en-GB"/>
        </w:rPr>
        <w:lastRenderedPageBreak/>
        <w:t xml:space="preserve">In the event the difficulty cannot be resolved by the steps above, the Chairman of the </w:t>
      </w:r>
      <w:proofErr w:type="spellStart"/>
      <w:r w:rsidRPr="00A36EF1">
        <w:rPr>
          <w:lang w:val="en-GB"/>
        </w:rPr>
        <w:t>MICoG</w:t>
      </w:r>
      <w:proofErr w:type="spellEnd"/>
      <w:r w:rsidRPr="00A36EF1">
        <w:rPr>
          <w:lang w:val="en-GB"/>
        </w:rPr>
        <w:t xml:space="preserve">, in coordination with the Director, ICAO Regional Office, will propose the appropriate forum for resolution of the difficulty.  </w:t>
      </w:r>
    </w:p>
    <w:p w:rsidR="00787E43" w:rsidRPr="00A36EF1" w:rsidRDefault="00787E43" w:rsidP="00532BC3">
      <w:pPr>
        <w:pStyle w:val="EUR023Level2"/>
        <w:rPr>
          <w:lang w:val="en-GB"/>
        </w:rPr>
      </w:pPr>
      <w:r w:rsidRPr="00A36EF1">
        <w:rPr>
          <w:lang w:val="en-GB"/>
        </w:rPr>
        <w:t xml:space="preserve">Specific allocations of Mode S Interrogator Codes to installations currently implemented or planned for implementation within the next few years are </w:t>
      </w:r>
      <w:ins w:id="41" w:author="BODART Jerome" w:date="2017-10-12T16:02:00Z">
        <w:r w:rsidR="00532BC3">
          <w:rPr>
            <w:lang w:val="en-GB"/>
          </w:rPr>
          <w:t>available o</w:t>
        </w:r>
        <w:r w:rsidR="00532BC3" w:rsidRPr="00532BC3">
          <w:rPr>
            <w:lang w:val="en-GB"/>
          </w:rPr>
          <w:t>n the MICA website. More information about the access to the MICA website is provided in the Attachment to EUR Doc 024.</w:t>
        </w:r>
      </w:ins>
      <w:del w:id="42" w:author="BODART Jerome" w:date="2017-10-12T16:02:00Z">
        <w:r w:rsidRPr="00A36EF1" w:rsidDel="00532BC3">
          <w:rPr>
            <w:lang w:val="en-GB"/>
          </w:rPr>
          <w:delText xml:space="preserve">contained in the </w:delText>
        </w:r>
        <w:r w:rsidR="00A36EF1" w:rsidDel="00532BC3">
          <w:rPr>
            <w:lang w:val="en-GB"/>
          </w:rPr>
          <w:delText>Attachment to EUR Doc 024</w:delText>
        </w:r>
        <w:r w:rsidRPr="00A36EF1" w:rsidDel="00532BC3">
          <w:rPr>
            <w:lang w:val="en-GB"/>
          </w:rPr>
          <w:delText xml:space="preserve"> - SSR Mode S Interrogator Code (IC) Allocations for the EUR Region.</w:delText>
        </w:r>
      </w:del>
    </w:p>
    <w:p w:rsidR="00787E43" w:rsidRPr="009C18A4" w:rsidRDefault="00787E43">
      <w:pPr>
        <w:pStyle w:val="Level2altL2"/>
        <w:numPr>
          <w:ilvl w:val="0"/>
          <w:numId w:val="0"/>
        </w:numPr>
        <w:tabs>
          <w:tab w:val="clear" w:pos="926"/>
        </w:tabs>
        <w:rPr>
          <w:rFonts w:ascii="Times New Roman" w:hAnsi="Times New Roman"/>
          <w:sz w:val="22"/>
          <w:lang w:val="en-GB"/>
        </w:rPr>
      </w:pPr>
    </w:p>
    <w:p w:rsidR="00787E43" w:rsidRPr="00555185" w:rsidRDefault="00787E43">
      <w:pPr>
        <w:rPr>
          <w:rFonts w:ascii="Arial" w:hAnsi="Arial" w:cs="Arial"/>
        </w:rPr>
      </w:pPr>
    </w:p>
    <w:p w:rsidR="00787E43" w:rsidRPr="00555185" w:rsidRDefault="00787E43">
      <w:pPr>
        <w:rPr>
          <w:rFonts w:ascii="Arial" w:hAnsi="Arial" w:cs="Arial"/>
        </w:rPr>
      </w:pPr>
    </w:p>
    <w:p w:rsidR="00787E43" w:rsidRPr="00555185" w:rsidRDefault="00787E43">
      <w:pPr>
        <w:rPr>
          <w:rFonts w:ascii="Arial" w:hAnsi="Arial" w:cs="Arial"/>
        </w:rPr>
      </w:pPr>
    </w:p>
    <w:p w:rsidR="00787E43" w:rsidRPr="00555185" w:rsidRDefault="00787E43">
      <w:pPr>
        <w:rPr>
          <w:rFonts w:ascii="Arial" w:hAnsi="Arial" w:cs="Arial"/>
        </w:rPr>
      </w:pPr>
    </w:p>
    <w:tbl>
      <w:tblPr>
        <w:tblW w:w="0" w:type="auto"/>
        <w:jc w:val="center"/>
        <w:tblBorders>
          <w:bottom w:val="single" w:sz="4" w:space="0" w:color="auto"/>
        </w:tblBorders>
        <w:tblLayout w:type="fixed"/>
        <w:tblCellMar>
          <w:left w:w="0" w:type="dxa"/>
          <w:right w:w="0" w:type="dxa"/>
        </w:tblCellMar>
        <w:tblLook w:val="0000" w:firstRow="0" w:lastRow="0" w:firstColumn="0" w:lastColumn="0" w:noHBand="0" w:noVBand="0"/>
      </w:tblPr>
      <w:tblGrid>
        <w:gridCol w:w="2835"/>
      </w:tblGrid>
      <w:tr w:rsidR="00787E43" w:rsidRPr="00B46DC9">
        <w:trPr>
          <w:trHeight w:hRule="exact" w:val="20"/>
          <w:jc w:val="center"/>
        </w:trPr>
        <w:tc>
          <w:tcPr>
            <w:tcW w:w="2835" w:type="dxa"/>
            <w:tcBorders>
              <w:bottom w:val="single" w:sz="4" w:space="0" w:color="auto"/>
            </w:tcBorders>
          </w:tcPr>
          <w:p w:rsidR="00787E43" w:rsidRPr="00B46DC9" w:rsidRDefault="00787E43">
            <w:pPr>
              <w:rPr>
                <w:rFonts w:ascii="Arial" w:hAnsi="Arial" w:cs="Arial"/>
              </w:rPr>
            </w:pPr>
          </w:p>
        </w:tc>
      </w:tr>
    </w:tbl>
    <w:p w:rsidR="00787E43" w:rsidRPr="00555185" w:rsidRDefault="00787E43">
      <w:pPr>
        <w:pStyle w:val="Levelaalta"/>
        <w:rPr>
          <w:rFonts w:ascii="Arial" w:hAnsi="Arial" w:cs="Arial"/>
        </w:rPr>
      </w:pPr>
    </w:p>
    <w:p w:rsidR="00787E43" w:rsidRPr="00555185" w:rsidRDefault="00787E43">
      <w:pPr>
        <w:tabs>
          <w:tab w:val="num" w:pos="1080"/>
        </w:tabs>
        <w:jc w:val="center"/>
        <w:rPr>
          <w:rFonts w:ascii="Arial" w:hAnsi="Arial" w:cs="Arial"/>
        </w:rPr>
      </w:pPr>
      <w:bookmarkStart w:id="43" w:name="_Hlt11221842"/>
      <w:bookmarkEnd w:id="43"/>
    </w:p>
    <w:sectPr w:rsidR="00787E43" w:rsidRPr="00555185" w:rsidSect="00D425ED">
      <w:headerReference w:type="default" r:id="rId24"/>
      <w:footerReference w:type="default" r:id="rId25"/>
      <w:headerReference w:type="first" r:id="rId26"/>
      <w:footerReference w:type="first" r:id="rId27"/>
      <w:pgSz w:w="11906" w:h="16838" w:code="9"/>
      <w:pgMar w:top="1078" w:right="1134" w:bottom="1134" w:left="1134"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73C" w:rsidRDefault="0078273C">
      <w:pPr>
        <w:spacing w:after="0" w:line="240" w:lineRule="auto"/>
      </w:pPr>
      <w:r>
        <w:separator/>
      </w:r>
    </w:p>
  </w:endnote>
  <w:endnote w:type="continuationSeparator" w:id="0">
    <w:p w:rsidR="0078273C" w:rsidRDefault="007827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Italic">
    <w:altName w:val="Times New Roman"/>
    <w:panose1 w:val="02020503050405090304"/>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E43" w:rsidRDefault="00787E43">
    <w:pPr>
      <w:pStyle w:val="Header"/>
      <w:pBdr>
        <w:bottom w:val="single" w:sz="4" w:space="1" w:color="auto"/>
      </w:pBdr>
    </w:pPr>
  </w:p>
  <w:p w:rsidR="00787E43" w:rsidRDefault="00787E43">
    <w:pPr>
      <w:pStyle w:val="Header"/>
      <w:rPr>
        <w:sz w:val="16"/>
      </w:rPr>
    </w:pPr>
    <w:r>
      <w:rPr>
        <w:sz w:val="16"/>
      </w:rPr>
      <w:t>First Edition</w:t>
    </w:r>
    <w:r>
      <w:rPr>
        <w:sz w:val="16"/>
      </w:rPr>
      <w:tab/>
    </w:r>
    <w:r>
      <w:rPr>
        <w:sz w:val="16"/>
      </w:rPr>
      <w:tab/>
      <w:t>September 2004</w:t>
    </w:r>
  </w:p>
  <w:p w:rsidR="00787E43" w:rsidRDefault="00787E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E43" w:rsidRPr="00F76AAA" w:rsidRDefault="00F76AAA" w:rsidP="00F76AAA">
    <w:pPr>
      <w:pStyle w:val="Footer"/>
      <w:pBdr>
        <w:top w:val="single" w:sz="4" w:space="1" w:color="auto"/>
      </w:pBdr>
    </w:pPr>
    <w:r>
      <w:t>EUR Doc 024</w:t>
    </w:r>
    <w:r>
      <w:tab/>
    </w:r>
    <w:r>
      <w:tab/>
    </w:r>
    <w:del w:id="2" w:author="Hofstetter, Isabelle" w:date="2017-11-07T12:15:00Z">
      <w:r w:rsidDel="00C87065">
        <w:delText>July 2012</w:delText>
      </w:r>
    </w:del>
    <w:ins w:id="3" w:author="Hofstetter, Isabelle" w:date="2017-11-07T12:15:00Z">
      <w:r w:rsidR="00C87065">
        <w:t>November 2017</w:t>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6CB" w:rsidRDefault="001F76C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E43" w:rsidRDefault="00787E43" w:rsidP="00A36EF1">
    <w:pPr>
      <w:pStyle w:val="Footer"/>
      <w:pBdr>
        <w:top w:val="single" w:sz="4" w:space="1" w:color="auto"/>
      </w:pBdr>
    </w:pPr>
    <w:r>
      <w:t>EUR Doc 024</w:t>
    </w:r>
    <w:r>
      <w:tab/>
    </w:r>
    <w:r>
      <w:tab/>
    </w:r>
    <w:del w:id="6" w:author="Hofstetter, Isabelle" w:date="2017-11-07T12:15:00Z">
      <w:r w:rsidR="00DF661E" w:rsidDel="00C87065">
        <w:delText>AUGUST</w:delText>
      </w:r>
      <w:r w:rsidR="00860EE5" w:rsidDel="00C87065">
        <w:delText xml:space="preserve"> 2017</w:delText>
      </w:r>
    </w:del>
    <w:ins w:id="7" w:author="Hofstetter, Isabelle" w:date="2017-11-07T12:15:00Z">
      <w:r w:rsidR="00C87065">
        <w:t>November</w:t>
      </w:r>
    </w:ins>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B27" w:rsidRPr="00A55AA4" w:rsidRDefault="00A55AA4" w:rsidP="00A55AA4">
    <w:pPr>
      <w:pStyle w:val="Footer"/>
      <w:pBdr>
        <w:top w:val="single" w:sz="4" w:space="1" w:color="auto"/>
      </w:pBdr>
    </w:pPr>
    <w:r w:rsidRPr="00D21817">
      <w:t>EUR Doc 02</w:t>
    </w:r>
    <w:r w:rsidR="009A075D">
      <w:t>4</w:t>
    </w:r>
    <w:r w:rsidRPr="00D21817">
      <w:tab/>
    </w:r>
    <w:r w:rsidR="009A075D">
      <w:t>(</w:t>
    </w:r>
    <w:proofErr w:type="spellStart"/>
    <w:r w:rsidR="009A075D">
      <w:t>i</w:t>
    </w:r>
    <w:proofErr w:type="spellEnd"/>
    <w:r w:rsidR="009A075D">
      <w:t>)</w:t>
    </w:r>
    <w:r w:rsidRPr="00D21817">
      <w:tab/>
    </w:r>
    <w:del w:id="30" w:author="Hofstetter, Isabelle" w:date="2017-11-07T12:15:00Z">
      <w:r w:rsidR="00DF661E" w:rsidDel="00C87065">
        <w:delText>AUGUST</w:delText>
      </w:r>
      <w:r w:rsidR="00860EE5" w:rsidDel="00C87065">
        <w:delText xml:space="preserve"> 2017</w:delText>
      </w:r>
    </w:del>
    <w:ins w:id="31" w:author="Hofstetter, Isabelle" w:date="2017-11-07T12:15:00Z">
      <w:r w:rsidR="00C87065">
        <w:t>November 2017</w:t>
      </w:r>
    </w:ins>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75D" w:rsidRPr="00A55AA4" w:rsidRDefault="009A075D" w:rsidP="00A55AA4">
    <w:pPr>
      <w:pStyle w:val="Footer"/>
      <w:pBdr>
        <w:top w:val="single" w:sz="4" w:space="1" w:color="auto"/>
      </w:pBdr>
    </w:pPr>
    <w:r w:rsidRPr="00D21817">
      <w:t>EUR Doc 02</w:t>
    </w:r>
    <w:r>
      <w:t>4</w:t>
    </w:r>
    <w:r w:rsidRPr="00D21817">
      <w:tab/>
    </w:r>
    <w:r>
      <w:fldChar w:fldCharType="begin"/>
    </w:r>
    <w:r>
      <w:instrText xml:space="preserve"> PAGE   \* MERGEFORMAT </w:instrText>
    </w:r>
    <w:r>
      <w:fldChar w:fldCharType="separate"/>
    </w:r>
    <w:r w:rsidR="001F76CB">
      <w:rPr>
        <w:noProof/>
      </w:rPr>
      <w:t>5</w:t>
    </w:r>
    <w:r>
      <w:rPr>
        <w:noProof/>
      </w:rPr>
      <w:fldChar w:fldCharType="end"/>
    </w:r>
    <w:r w:rsidRPr="00D21817">
      <w:tab/>
    </w:r>
    <w:del w:id="44" w:author="Hofstetter, Isabelle" w:date="2017-11-07T12:16:00Z">
      <w:r w:rsidR="00DF661E" w:rsidDel="00C87065">
        <w:delText>AUGUST</w:delText>
      </w:r>
      <w:r w:rsidR="00860EE5" w:rsidDel="00C87065">
        <w:delText xml:space="preserve"> 2017</w:delText>
      </w:r>
    </w:del>
    <w:ins w:id="45" w:author="Hofstetter, Isabelle" w:date="2017-11-07T12:16:00Z">
      <w:r w:rsidR="00C87065">
        <w:t>November 2017</w:t>
      </w:r>
    </w:ins>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E43" w:rsidRPr="00A55AA4" w:rsidRDefault="00A55AA4" w:rsidP="00A55AA4">
    <w:pPr>
      <w:pStyle w:val="Footer"/>
      <w:pBdr>
        <w:top w:val="single" w:sz="4" w:space="1" w:color="auto"/>
      </w:pBdr>
    </w:pPr>
    <w:r w:rsidRPr="00D21817">
      <w:t>EUR Doc 02</w:t>
    </w:r>
    <w:r w:rsidR="009A075D">
      <w:t>4</w:t>
    </w:r>
    <w:r w:rsidRPr="00D21817">
      <w:tab/>
    </w:r>
    <w:r w:rsidR="009A075D">
      <w:fldChar w:fldCharType="begin"/>
    </w:r>
    <w:r w:rsidR="009A075D">
      <w:instrText xml:space="preserve"> PAGE   \* MERGEFORMAT </w:instrText>
    </w:r>
    <w:r w:rsidR="009A075D">
      <w:fldChar w:fldCharType="separate"/>
    </w:r>
    <w:r w:rsidR="001F76CB">
      <w:rPr>
        <w:noProof/>
      </w:rPr>
      <w:t>1</w:t>
    </w:r>
    <w:r w:rsidR="009A075D">
      <w:rPr>
        <w:noProof/>
      </w:rPr>
      <w:fldChar w:fldCharType="end"/>
    </w:r>
    <w:r w:rsidRPr="00D21817">
      <w:tab/>
    </w:r>
    <w:del w:id="46" w:author="Hofstetter, Isabelle" w:date="2017-11-07T12:16:00Z">
      <w:r w:rsidR="00DF661E" w:rsidDel="00C87065">
        <w:delText>AUGUST</w:delText>
      </w:r>
      <w:r w:rsidR="00860EE5" w:rsidDel="00C87065">
        <w:delText xml:space="preserve"> 2017</w:delText>
      </w:r>
    </w:del>
    <w:ins w:id="47" w:author="Hofstetter, Isabelle" w:date="2017-11-07T12:16:00Z">
      <w:r w:rsidR="00C87065">
        <w:t>November 2017</w:t>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73C" w:rsidRDefault="0078273C">
      <w:pPr>
        <w:spacing w:after="0" w:line="240" w:lineRule="auto"/>
      </w:pPr>
      <w:r>
        <w:separator/>
      </w:r>
    </w:p>
  </w:footnote>
  <w:footnote w:type="continuationSeparator" w:id="0">
    <w:p w:rsidR="0078273C" w:rsidRDefault="007827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E43" w:rsidRDefault="0078273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153376" o:spid="_x0000_s2049" type="#_x0000_t136" style="position:absolute;left:0;text-align:left;margin-left:0;margin-top:0;width:485.3pt;height:194.1pt;rotation:315;z-index:-25165977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75D" w:rsidRDefault="009A075D" w:rsidP="009A075D">
    <w:pPr>
      <w:pBdr>
        <w:bottom w:val="single" w:sz="4" w:space="1" w:color="auto"/>
      </w:pBdr>
      <w:jc w:val="center"/>
    </w:pPr>
    <w:r w:rsidRPr="00F0107A">
      <w:t xml:space="preserve">EUROPEAN </w:t>
    </w:r>
    <w:r w:rsidRPr="00555185">
      <w:t xml:space="preserve">PRINCIPLES </w:t>
    </w:r>
    <w:smartTag w:uri="urn:schemas-microsoft-com:office:smarttags" w:element="stockticker">
      <w:r w:rsidRPr="00555185">
        <w:t>AND</w:t>
      </w:r>
    </w:smartTag>
    <w:r w:rsidRPr="00555185">
      <w:t xml:space="preserve"> PROCEDURES FOR THE ALLOCATION OF SECONDARY SURVEILLANCE RADAR MODE S INTERROGATOR CODES (IC)</w:t>
    </w:r>
  </w:p>
  <w:p w:rsidR="00787E43" w:rsidRPr="009A075D" w:rsidRDefault="00787E43" w:rsidP="009A075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75D" w:rsidRDefault="009A075D" w:rsidP="009A075D">
    <w:pPr>
      <w:pBdr>
        <w:bottom w:val="single" w:sz="4" w:space="1" w:color="auto"/>
      </w:pBdr>
      <w:jc w:val="center"/>
    </w:pPr>
    <w:r w:rsidRPr="00F0107A">
      <w:t xml:space="preserve">EUROPEAN </w:t>
    </w:r>
    <w:r w:rsidRPr="00555185">
      <w:t xml:space="preserve">PRINCIPLES </w:t>
    </w:r>
    <w:smartTag w:uri="urn:schemas-microsoft-com:office:smarttags" w:element="stockticker">
      <w:r w:rsidRPr="00555185">
        <w:t>AND</w:t>
      </w:r>
    </w:smartTag>
    <w:r w:rsidRPr="00555185">
      <w:t xml:space="preserve"> PROCEDURES FOR THE ALLOCATION OF SECONDARY SURVEILLANCE RADAR MODE S INTERROGATOR CODES (IC)</w:t>
    </w:r>
  </w:p>
  <w:p w:rsidR="00787E43" w:rsidRPr="009A075D" w:rsidRDefault="00787E43" w:rsidP="009A075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E43" w:rsidRPr="00F0107A" w:rsidRDefault="00787E43">
    <w:pPr>
      <w:pStyle w:val="Header"/>
      <w:pBdr>
        <w:bottom w:val="single" w:sz="4" w:space="1" w:color="auto"/>
      </w:pBdr>
      <w:tabs>
        <w:tab w:val="center" w:pos="4536"/>
      </w:tabs>
      <w:jc w:val="center"/>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693" w:rsidRPr="00866941" w:rsidRDefault="00103693" w:rsidP="00103693">
    <w:pPr>
      <w:pStyle w:val="Header"/>
      <w:spacing w:after="0"/>
      <w:rPr>
        <w:b/>
      </w:rPr>
    </w:pPr>
    <w:r w:rsidRPr="00866941">
      <w:rPr>
        <w:b/>
      </w:rPr>
      <w:t xml:space="preserve">Appendix </w:t>
    </w:r>
    <w:r w:rsidR="00866941">
      <w:rPr>
        <w:b/>
      </w:rPr>
      <w:t>ZE</w:t>
    </w:r>
    <w:r w:rsidRPr="00866941">
      <w:rPr>
        <w:b/>
      </w:rPr>
      <w:t xml:space="preserve"> to</w:t>
    </w:r>
  </w:p>
  <w:p w:rsidR="00103693" w:rsidRPr="00103693" w:rsidRDefault="00103693">
    <w:pPr>
      <w:pStyle w:val="Header"/>
      <w:rPr>
        <w:b/>
      </w:rPr>
    </w:pPr>
    <w:r w:rsidRPr="00866941">
      <w:rPr>
        <w:b/>
      </w:rPr>
      <w:t>EANPG</w:t>
    </w:r>
    <w:r w:rsidRPr="00103693">
      <w:rPr>
        <w:b/>
      </w:rPr>
      <w:t xml:space="preserve">/59 RASG-EUR/06 </w:t>
    </w:r>
    <w:r w:rsidR="00866941">
      <w:rPr>
        <w:b/>
      </w:rPr>
      <w:t>Report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E43" w:rsidRDefault="0078273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153379" o:spid="_x0000_s2051" type="#_x0000_t136" style="position:absolute;left:0;text-align:left;margin-left:0;margin-top:0;width:485.3pt;height:194.1pt;rotation:315;z-index:-25165772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E43" w:rsidRDefault="00787E43" w:rsidP="009A075D">
    <w:pPr>
      <w:pBdr>
        <w:bottom w:val="single" w:sz="4" w:space="1" w:color="auto"/>
      </w:pBdr>
      <w:jc w:val="center"/>
    </w:pPr>
    <w:r w:rsidRPr="00F0107A">
      <w:t xml:space="preserve">EUROPEAN </w:t>
    </w:r>
    <w:r w:rsidRPr="00555185">
      <w:t xml:space="preserve">PRINCIPLES </w:t>
    </w:r>
    <w:smartTag w:uri="urn:schemas-microsoft-com:office:smarttags" w:element="stockticker">
      <w:r w:rsidRPr="00555185">
        <w:t>AND</w:t>
      </w:r>
    </w:smartTag>
    <w:r w:rsidRPr="00555185">
      <w:t xml:space="preserve"> PROCEDURES FOR THE ALLOCATION OF SECONDARY SURVEILLANCE RADAR MODE S INTERROGATOR CODES (IC)</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E43" w:rsidRDefault="0078273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153378" o:spid="_x0000_s2050" type="#_x0000_t136" style="position:absolute;left:0;text-align:left;margin-left:0;margin-top:0;width:485.3pt;height:194.1pt;rotation:315;z-index:-251658752;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B27" w:rsidRDefault="0078273C">
    <w:pPr>
      <w:pStyle w:val="Header"/>
    </w:pPr>
    <w:r>
      <w:rPr>
        <w:noProof/>
        <w:lang w:val="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153385" o:spid="_x0000_s2053" type="#_x0000_t136" style="position:absolute;left:0;text-align:left;margin-left:0;margin-top:0;width:485.3pt;height:194.1pt;rotation:315;z-index:-25165465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75D" w:rsidRDefault="009A075D" w:rsidP="009A075D">
    <w:pPr>
      <w:pBdr>
        <w:bottom w:val="single" w:sz="4" w:space="1" w:color="auto"/>
      </w:pBdr>
      <w:jc w:val="center"/>
    </w:pPr>
    <w:r w:rsidRPr="00F0107A">
      <w:t xml:space="preserve">EUROPEAN </w:t>
    </w:r>
    <w:r w:rsidRPr="00555185">
      <w:t xml:space="preserve">PRINCIPLES </w:t>
    </w:r>
    <w:smartTag w:uri="urn:schemas-microsoft-com:office:smarttags" w:element="stockticker">
      <w:r w:rsidRPr="00555185">
        <w:t>AND</w:t>
      </w:r>
    </w:smartTag>
    <w:r w:rsidRPr="00555185">
      <w:t xml:space="preserve"> PROCEDURES FOR THE ALLOCATION OF SECONDARY SURVEILLANCE RADAR MODE S INTERROGATOR CODES (IC)</w:t>
    </w:r>
  </w:p>
  <w:p w:rsidR="00130B27" w:rsidRPr="009A075D" w:rsidRDefault="00130B27" w:rsidP="009A075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B27" w:rsidRDefault="0078273C">
    <w:pPr>
      <w:pStyle w:val="Header"/>
    </w:pPr>
    <w:r>
      <w:rPr>
        <w:noProof/>
        <w:lang w:val="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153384" o:spid="_x0000_s2052" type="#_x0000_t136" style="position:absolute;left:0;text-align:left;margin-left:0;margin-top:0;width:485.3pt;height:194.1pt;rotation:315;z-index:-25165568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55A0E1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142DA9C"/>
    <w:lvl w:ilvl="0">
      <w:start w:val="1"/>
      <w:numFmt w:val="decimal"/>
      <w:pStyle w:val="ListBullet5"/>
      <w:lvlText w:val="%1."/>
      <w:lvlJc w:val="left"/>
      <w:pPr>
        <w:tabs>
          <w:tab w:val="num" w:pos="1209"/>
        </w:tabs>
        <w:ind w:left="1209" w:hanging="360"/>
      </w:pPr>
      <w:rPr>
        <w:rFonts w:cs="Times New Roman"/>
      </w:rPr>
    </w:lvl>
  </w:abstractNum>
  <w:abstractNum w:abstractNumId="2">
    <w:nsid w:val="FFFFFF7E"/>
    <w:multiLevelType w:val="singleLevel"/>
    <w:tmpl w:val="5C547544"/>
    <w:lvl w:ilvl="0">
      <w:start w:val="1"/>
      <w:numFmt w:val="decimal"/>
      <w:pStyle w:val="ListBullet4"/>
      <w:lvlText w:val="%1."/>
      <w:lvlJc w:val="left"/>
      <w:pPr>
        <w:tabs>
          <w:tab w:val="num" w:pos="926"/>
        </w:tabs>
        <w:ind w:left="926" w:hanging="360"/>
      </w:pPr>
      <w:rPr>
        <w:rFonts w:cs="Times New Roman"/>
      </w:rPr>
    </w:lvl>
  </w:abstractNum>
  <w:abstractNum w:abstractNumId="3">
    <w:nsid w:val="FFFFFF7F"/>
    <w:multiLevelType w:val="singleLevel"/>
    <w:tmpl w:val="BE8219DC"/>
    <w:lvl w:ilvl="0">
      <w:start w:val="1"/>
      <w:numFmt w:val="decimal"/>
      <w:pStyle w:val="ListBullet3"/>
      <w:lvlText w:val="%1."/>
      <w:lvlJc w:val="left"/>
      <w:pPr>
        <w:tabs>
          <w:tab w:val="num" w:pos="643"/>
        </w:tabs>
        <w:ind w:left="643" w:hanging="360"/>
      </w:pPr>
      <w:rPr>
        <w:rFonts w:cs="Times New Roman"/>
      </w:rPr>
    </w:lvl>
  </w:abstractNum>
  <w:abstractNum w:abstractNumId="4">
    <w:nsid w:val="FFFFFF80"/>
    <w:multiLevelType w:val="singleLevel"/>
    <w:tmpl w:val="3DCE588A"/>
    <w:lvl w:ilvl="0">
      <w:start w:val="1"/>
      <w:numFmt w:val="bullet"/>
      <w:pStyle w:val="ListBullet"/>
      <w:lvlText w:val=""/>
      <w:lvlJc w:val="left"/>
      <w:pPr>
        <w:tabs>
          <w:tab w:val="num" w:pos="1492"/>
        </w:tabs>
        <w:ind w:left="1492" w:hanging="360"/>
      </w:pPr>
      <w:rPr>
        <w:rFonts w:ascii="Symbol" w:hAnsi="Symbol" w:hint="default"/>
      </w:rPr>
    </w:lvl>
  </w:abstractNum>
  <w:abstractNum w:abstractNumId="5">
    <w:nsid w:val="FFFFFF81"/>
    <w:multiLevelType w:val="singleLevel"/>
    <w:tmpl w:val="FDEC11AC"/>
    <w:lvl w:ilvl="0">
      <w:start w:val="1"/>
      <w:numFmt w:val="bullet"/>
      <w:pStyle w:val="ListNumber5"/>
      <w:lvlText w:val=""/>
      <w:lvlJc w:val="left"/>
      <w:pPr>
        <w:tabs>
          <w:tab w:val="num" w:pos="1209"/>
        </w:tabs>
        <w:ind w:left="1209" w:hanging="360"/>
      </w:pPr>
      <w:rPr>
        <w:rFonts w:ascii="Symbol" w:hAnsi="Symbol" w:hint="default"/>
      </w:rPr>
    </w:lvl>
  </w:abstractNum>
  <w:abstractNum w:abstractNumId="6">
    <w:nsid w:val="FFFFFF82"/>
    <w:multiLevelType w:val="singleLevel"/>
    <w:tmpl w:val="F0DCBA92"/>
    <w:lvl w:ilvl="0">
      <w:start w:val="1"/>
      <w:numFmt w:val="bullet"/>
      <w:pStyle w:val="ListNumber4"/>
      <w:lvlText w:val=""/>
      <w:lvlJc w:val="left"/>
      <w:pPr>
        <w:tabs>
          <w:tab w:val="num" w:pos="926"/>
        </w:tabs>
        <w:ind w:left="926" w:hanging="360"/>
      </w:pPr>
      <w:rPr>
        <w:rFonts w:ascii="Symbol" w:hAnsi="Symbol" w:hint="default"/>
      </w:rPr>
    </w:lvl>
  </w:abstractNum>
  <w:abstractNum w:abstractNumId="7">
    <w:nsid w:val="FFFFFF83"/>
    <w:multiLevelType w:val="singleLevel"/>
    <w:tmpl w:val="93387752"/>
    <w:lvl w:ilvl="0">
      <w:start w:val="1"/>
      <w:numFmt w:val="bullet"/>
      <w:pStyle w:val="ListNumber3"/>
      <w:lvlText w:val=""/>
      <w:lvlJc w:val="left"/>
      <w:pPr>
        <w:tabs>
          <w:tab w:val="num" w:pos="643"/>
        </w:tabs>
        <w:ind w:left="643" w:hanging="360"/>
      </w:pPr>
      <w:rPr>
        <w:rFonts w:ascii="Symbol" w:hAnsi="Symbol" w:hint="default"/>
      </w:rPr>
    </w:lvl>
  </w:abstractNum>
  <w:abstractNum w:abstractNumId="8">
    <w:nsid w:val="FFFFFF88"/>
    <w:multiLevelType w:val="multilevel"/>
    <w:tmpl w:val="3394FEBA"/>
    <w:lvl w:ilvl="0">
      <w:start w:val="1"/>
      <w:numFmt w:val="decimal"/>
      <w:pStyle w:val="ListBullet2"/>
      <w:lvlText w:val="%1."/>
      <w:lvlJc w:val="left"/>
      <w:pPr>
        <w:tabs>
          <w:tab w:val="num" w:pos="360"/>
        </w:tabs>
      </w:pPr>
      <w:rPr>
        <w:rFonts w:cs="Times New Roman" w:hint="default"/>
      </w:rPr>
    </w:lvl>
    <w:lvl w:ilvl="1">
      <w:start w:val="1"/>
      <w:numFmt w:val="decimal"/>
      <w:isLgl/>
      <w:lvlText w:val="%1.%2"/>
      <w:lvlJc w:val="left"/>
      <w:pPr>
        <w:tabs>
          <w:tab w:val="num" w:pos="720"/>
        </w:tabs>
      </w:pPr>
      <w:rPr>
        <w:rFonts w:cs="Times New Roman" w:hint="default"/>
      </w:rPr>
    </w:lvl>
    <w:lvl w:ilvl="2">
      <w:start w:val="1"/>
      <w:numFmt w:val="decimal"/>
      <w:isLgl/>
      <w:lvlText w:val="%1.%2.%3"/>
      <w:lvlJc w:val="left"/>
      <w:pPr>
        <w:tabs>
          <w:tab w:val="num" w:pos="1425"/>
        </w:tabs>
        <w:ind w:left="1425" w:hanging="1425"/>
      </w:pPr>
      <w:rPr>
        <w:rFonts w:cs="Times New Roman" w:hint="default"/>
      </w:rPr>
    </w:lvl>
    <w:lvl w:ilvl="3">
      <w:start w:val="1"/>
      <w:numFmt w:val="decimal"/>
      <w:isLgl/>
      <w:lvlText w:val="%1.%2.%3.%4"/>
      <w:lvlJc w:val="left"/>
      <w:pPr>
        <w:tabs>
          <w:tab w:val="num" w:pos="1425"/>
        </w:tabs>
        <w:ind w:left="1425" w:hanging="1425"/>
      </w:pPr>
      <w:rPr>
        <w:rFonts w:cs="Times New Roman" w:hint="default"/>
      </w:rPr>
    </w:lvl>
    <w:lvl w:ilvl="4">
      <w:start w:val="1"/>
      <w:numFmt w:val="decimal"/>
      <w:isLgl/>
      <w:lvlText w:val="%1.%2.%3.%4.%5"/>
      <w:lvlJc w:val="left"/>
      <w:pPr>
        <w:tabs>
          <w:tab w:val="num" w:pos="1425"/>
        </w:tabs>
        <w:ind w:left="1425" w:hanging="1425"/>
      </w:pPr>
      <w:rPr>
        <w:rFonts w:cs="Times New Roman" w:hint="default"/>
      </w:rPr>
    </w:lvl>
    <w:lvl w:ilvl="5">
      <w:start w:val="1"/>
      <w:numFmt w:val="decimal"/>
      <w:isLgl/>
      <w:lvlText w:val="%1.%2.%3.%4.%5.%6"/>
      <w:lvlJc w:val="left"/>
      <w:pPr>
        <w:tabs>
          <w:tab w:val="num" w:pos="1425"/>
        </w:tabs>
        <w:ind w:left="1425" w:hanging="1425"/>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9">
    <w:nsid w:val="FFFFFF89"/>
    <w:multiLevelType w:val="singleLevel"/>
    <w:tmpl w:val="F3468624"/>
    <w:lvl w:ilvl="0">
      <w:start w:val="1"/>
      <w:numFmt w:val="bullet"/>
      <w:pStyle w:val="ListNumber"/>
      <w:lvlText w:val=""/>
      <w:lvlJc w:val="left"/>
      <w:pPr>
        <w:tabs>
          <w:tab w:val="num" w:pos="360"/>
        </w:tabs>
        <w:ind w:left="360" w:hanging="360"/>
      </w:pPr>
      <w:rPr>
        <w:rFonts w:ascii="Symbol" w:hAnsi="Symbol" w:hint="default"/>
      </w:rPr>
    </w:lvl>
  </w:abstractNum>
  <w:abstractNum w:abstractNumId="10">
    <w:nsid w:val="193700A6"/>
    <w:multiLevelType w:val="singleLevel"/>
    <w:tmpl w:val="C880728E"/>
    <w:lvl w:ilvl="0">
      <w:start w:val="1"/>
      <w:numFmt w:val="decimal"/>
      <w:pStyle w:val="IcaoSoDTitle1Section"/>
      <w:lvlText w:val="%1."/>
      <w:lvlJc w:val="left"/>
      <w:pPr>
        <w:tabs>
          <w:tab w:val="num" w:pos="926"/>
        </w:tabs>
        <w:ind w:left="926" w:hanging="360"/>
      </w:pPr>
      <w:rPr>
        <w:rFonts w:cs="Times New Roman"/>
      </w:rPr>
    </w:lvl>
  </w:abstractNum>
  <w:abstractNum w:abstractNumId="11">
    <w:nsid w:val="1DD06A7B"/>
    <w:multiLevelType w:val="multilevel"/>
    <w:tmpl w:val="16B2FDCC"/>
    <w:lvl w:ilvl="0">
      <w:start w:val="1"/>
      <w:numFmt w:val="decimal"/>
      <w:pStyle w:val="Level1altL1"/>
      <w:lvlText w:val="%1."/>
      <w:lvlJc w:val="left"/>
      <w:pPr>
        <w:tabs>
          <w:tab w:val="num" w:pos="360"/>
        </w:tabs>
      </w:pPr>
      <w:rPr>
        <w:rFonts w:cs="Times New Roman"/>
      </w:rPr>
    </w:lvl>
    <w:lvl w:ilvl="1">
      <w:start w:val="1"/>
      <w:numFmt w:val="decimal"/>
      <w:pStyle w:val="Level2altL2"/>
      <w:lvlText w:val="%1.%2"/>
      <w:lvlJc w:val="left"/>
      <w:pPr>
        <w:tabs>
          <w:tab w:val="num" w:pos="720"/>
        </w:tabs>
      </w:pPr>
      <w:rPr>
        <w:rFonts w:cs="Times New Roman"/>
      </w:rPr>
    </w:lvl>
    <w:lvl w:ilvl="2">
      <w:start w:val="1"/>
      <w:numFmt w:val="decimal"/>
      <w:pStyle w:val="Level3altL3"/>
      <w:lvlText w:val="%1.%2.%3"/>
      <w:lvlJc w:val="left"/>
      <w:pPr>
        <w:tabs>
          <w:tab w:val="num" w:pos="720"/>
        </w:tabs>
      </w:pPr>
      <w:rPr>
        <w:rFonts w:cs="Times New Roman"/>
      </w:rPr>
    </w:lvl>
    <w:lvl w:ilvl="3">
      <w:start w:val="1"/>
      <w:numFmt w:val="lowerLetter"/>
      <w:lvlText w:val="%4)"/>
      <w:lvlJc w:val="left"/>
      <w:pPr>
        <w:tabs>
          <w:tab w:val="num" w:pos="360"/>
        </w:tabs>
      </w:pPr>
      <w:rPr>
        <w:rFonts w:cs="Times New Roman"/>
      </w:rPr>
    </w:lvl>
    <w:lvl w:ilvl="4">
      <w:start w:val="1"/>
      <w:numFmt w:val="lowerRoman"/>
      <w:lvlText w:val="%5)"/>
      <w:lvlJc w:val="left"/>
      <w:pPr>
        <w:tabs>
          <w:tab w:val="num" w:pos="720"/>
        </w:tabs>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nsid w:val="30491651"/>
    <w:multiLevelType w:val="hybridMultilevel"/>
    <w:tmpl w:val="008C4052"/>
    <w:lvl w:ilvl="0" w:tplc="F3BE5722">
      <w:start w:val="1"/>
      <w:numFmt w:val="lowerLetter"/>
      <w:pStyle w:val="EUR023abclist"/>
      <w:lvlText w:val="%1)"/>
      <w:lvlJc w:val="left"/>
      <w:pPr>
        <w:ind w:left="720" w:hanging="360"/>
      </w:pPr>
      <w:rPr>
        <w:rFonts w:ascii="Times New Roman" w:hAnsi="Times New Roman"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3B185491"/>
    <w:multiLevelType w:val="hybridMultilevel"/>
    <w:tmpl w:val="1F8C9CA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F920E88"/>
    <w:multiLevelType w:val="hybridMultilevel"/>
    <w:tmpl w:val="3CECB4F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43931C1B"/>
    <w:multiLevelType w:val="multilevel"/>
    <w:tmpl w:val="164A58C6"/>
    <w:lvl w:ilvl="0">
      <w:start w:val="1"/>
      <w:numFmt w:val="decimal"/>
      <w:pStyle w:val="EUR023Level1"/>
      <w:lvlText w:val="%1"/>
      <w:lvlJc w:val="left"/>
      <w:pPr>
        <w:ind w:left="432" w:hanging="432"/>
      </w:pPr>
      <w:rPr>
        <w:rFonts w:cs="Times New Roman" w:hint="default"/>
      </w:rPr>
    </w:lvl>
    <w:lvl w:ilvl="1">
      <w:start w:val="1"/>
      <w:numFmt w:val="decimal"/>
      <w:pStyle w:val="EUR023Level2"/>
      <w:lvlText w:val="%1.%2"/>
      <w:lvlJc w:val="left"/>
      <w:pPr>
        <w:ind w:left="567" w:hanging="567"/>
      </w:pPr>
      <w:rPr>
        <w:rFonts w:cs="Times New Roman" w:hint="default"/>
      </w:rPr>
    </w:lvl>
    <w:lvl w:ilvl="2">
      <w:start w:val="1"/>
      <w:numFmt w:val="decimal"/>
      <w:pStyle w:val="EUR023bodynumbered"/>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6">
    <w:nsid w:val="44E71F17"/>
    <w:multiLevelType w:val="multilevel"/>
    <w:tmpl w:val="BA422290"/>
    <w:lvl w:ilvl="0">
      <w:start w:val="1"/>
      <w:numFmt w:val="decimal"/>
      <w:lvlText w:val="%1."/>
      <w:lvlJc w:val="left"/>
      <w:pPr>
        <w:tabs>
          <w:tab w:val="num" w:pos="360"/>
        </w:tabs>
      </w:pPr>
      <w:rPr>
        <w:rFonts w:cs="Times New Roman"/>
      </w:rPr>
    </w:lvl>
    <w:lvl w:ilvl="1">
      <w:start w:val="1"/>
      <w:numFmt w:val="lowerLetter"/>
      <w:lvlText w:val="%2)"/>
      <w:lvlJc w:val="left"/>
      <w:pPr>
        <w:tabs>
          <w:tab w:val="num" w:pos="720"/>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nsid w:val="544C32A2"/>
    <w:multiLevelType w:val="singleLevel"/>
    <w:tmpl w:val="39D0319A"/>
    <w:lvl w:ilvl="0">
      <w:start w:val="1"/>
      <w:numFmt w:val="bullet"/>
      <w:pStyle w:val="Levelbulletsaltb"/>
      <w:lvlText w:val=""/>
      <w:lvlJc w:val="left"/>
      <w:pPr>
        <w:tabs>
          <w:tab w:val="num" w:pos="360"/>
        </w:tabs>
        <w:ind w:left="284" w:hanging="284"/>
      </w:pPr>
      <w:rPr>
        <w:rFonts w:ascii="Symbol" w:hAnsi="Symbol" w:hint="default"/>
        <w:sz w:val="16"/>
      </w:rPr>
    </w:lvl>
  </w:abstractNum>
  <w:abstractNum w:abstractNumId="18">
    <w:nsid w:val="598C18B3"/>
    <w:multiLevelType w:val="hybridMultilevel"/>
    <w:tmpl w:val="6CB27FB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nsid w:val="619D1CA0"/>
    <w:multiLevelType w:val="singleLevel"/>
    <w:tmpl w:val="4F9C8B10"/>
    <w:lvl w:ilvl="0">
      <w:start w:val="1"/>
      <w:numFmt w:val="lowerRoman"/>
      <w:pStyle w:val="Levelialti"/>
      <w:lvlText w:val="%1)"/>
      <w:lvlJc w:val="left"/>
      <w:pPr>
        <w:tabs>
          <w:tab w:val="num" w:pos="1843"/>
        </w:tabs>
        <w:ind w:left="1843" w:hanging="426"/>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8"/>
  </w:num>
  <w:num w:numId="12">
    <w:abstractNumId w:val="2"/>
  </w:num>
  <w:num w:numId="13">
    <w:abstractNumId w:val="1"/>
  </w:num>
  <w:num w:numId="14">
    <w:abstractNumId w:val="0"/>
  </w:num>
  <w:num w:numId="15">
    <w:abstractNumId w:val="9"/>
  </w:num>
  <w:num w:numId="16">
    <w:abstractNumId w:val="7"/>
  </w:num>
  <w:num w:numId="17">
    <w:abstractNumId w:val="6"/>
  </w:num>
  <w:num w:numId="18">
    <w:abstractNumId w:val="5"/>
  </w:num>
  <w:num w:numId="19">
    <w:abstractNumId w:val="4"/>
  </w:num>
  <w:num w:numId="20">
    <w:abstractNumId w:val="17"/>
  </w:num>
  <w:num w:numId="21">
    <w:abstractNumId w:val="3"/>
  </w:num>
  <w:num w:numId="22">
    <w:abstractNumId w:val="11"/>
  </w:num>
  <w:num w:numId="23">
    <w:abstractNumId w:val="19"/>
  </w:num>
  <w:num w:numId="24">
    <w:abstractNumId w:val="12"/>
  </w:num>
  <w:num w:numId="25">
    <w:abstractNumId w:val="15"/>
  </w:num>
  <w:num w:numId="26">
    <w:abstractNumId w:val="10"/>
  </w:num>
  <w:num w:numId="27">
    <w:abstractNumId w:val="14"/>
  </w:num>
  <w:num w:numId="28">
    <w:abstractNumId w:val="16"/>
  </w:num>
  <w:num w:numId="29">
    <w:abstractNumId w:val="13"/>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89"/>
    <w:rsid w:val="00012B0F"/>
    <w:rsid w:val="000419C5"/>
    <w:rsid w:val="000A6A53"/>
    <w:rsid w:val="000D5883"/>
    <w:rsid w:val="00103693"/>
    <w:rsid w:val="001066B6"/>
    <w:rsid w:val="001066F0"/>
    <w:rsid w:val="00120A23"/>
    <w:rsid w:val="00130B27"/>
    <w:rsid w:val="001C5676"/>
    <w:rsid w:val="001E7EEE"/>
    <w:rsid w:val="001F3489"/>
    <w:rsid w:val="001F76CB"/>
    <w:rsid w:val="00285713"/>
    <w:rsid w:val="00325D80"/>
    <w:rsid w:val="0034390E"/>
    <w:rsid w:val="00387CB6"/>
    <w:rsid w:val="003B0345"/>
    <w:rsid w:val="003B5604"/>
    <w:rsid w:val="003C133D"/>
    <w:rsid w:val="003D38E3"/>
    <w:rsid w:val="003F170A"/>
    <w:rsid w:val="00487C1B"/>
    <w:rsid w:val="004A702F"/>
    <w:rsid w:val="004C4316"/>
    <w:rsid w:val="004D0E5A"/>
    <w:rsid w:val="005223AA"/>
    <w:rsid w:val="00532BC3"/>
    <w:rsid w:val="00535C1E"/>
    <w:rsid w:val="00583240"/>
    <w:rsid w:val="005D257A"/>
    <w:rsid w:val="006272F8"/>
    <w:rsid w:val="006311B8"/>
    <w:rsid w:val="00651535"/>
    <w:rsid w:val="00660B44"/>
    <w:rsid w:val="00694545"/>
    <w:rsid w:val="006C66F0"/>
    <w:rsid w:val="006E2C6A"/>
    <w:rsid w:val="00730633"/>
    <w:rsid w:val="0078273C"/>
    <w:rsid w:val="00787E43"/>
    <w:rsid w:val="007D6968"/>
    <w:rsid w:val="00810864"/>
    <w:rsid w:val="00860EE5"/>
    <w:rsid w:val="0086130F"/>
    <w:rsid w:val="00866941"/>
    <w:rsid w:val="008823D5"/>
    <w:rsid w:val="008A408A"/>
    <w:rsid w:val="008F2371"/>
    <w:rsid w:val="00901E2F"/>
    <w:rsid w:val="009929BA"/>
    <w:rsid w:val="009A075D"/>
    <w:rsid w:val="00A1170F"/>
    <w:rsid w:val="00A1242B"/>
    <w:rsid w:val="00A31ED3"/>
    <w:rsid w:val="00A36EF1"/>
    <w:rsid w:val="00A55AA4"/>
    <w:rsid w:val="00AA405F"/>
    <w:rsid w:val="00AF1B1F"/>
    <w:rsid w:val="00B3790F"/>
    <w:rsid w:val="00BE28BF"/>
    <w:rsid w:val="00BF3649"/>
    <w:rsid w:val="00C00441"/>
    <w:rsid w:val="00C01754"/>
    <w:rsid w:val="00C147B8"/>
    <w:rsid w:val="00C45811"/>
    <w:rsid w:val="00C6338B"/>
    <w:rsid w:val="00C67FB5"/>
    <w:rsid w:val="00C751A4"/>
    <w:rsid w:val="00C87065"/>
    <w:rsid w:val="00C96D4A"/>
    <w:rsid w:val="00CC7398"/>
    <w:rsid w:val="00D34196"/>
    <w:rsid w:val="00D37EAD"/>
    <w:rsid w:val="00D425ED"/>
    <w:rsid w:val="00D82C86"/>
    <w:rsid w:val="00DA5DD3"/>
    <w:rsid w:val="00DF661E"/>
    <w:rsid w:val="00E33A84"/>
    <w:rsid w:val="00E43B06"/>
    <w:rsid w:val="00E5265C"/>
    <w:rsid w:val="00E55C36"/>
    <w:rsid w:val="00E65BCF"/>
    <w:rsid w:val="00F414CD"/>
    <w:rsid w:val="00F76AAA"/>
    <w:rsid w:val="00FD7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aliases w:val="(alt L0)"/>
    <w:qFormat/>
    <w:rsid w:val="00D425ED"/>
    <w:pPr>
      <w:spacing w:after="200" w:line="276" w:lineRule="auto"/>
      <w:jc w:val="both"/>
    </w:pPr>
    <w:rPr>
      <w:lang w:val="en-US" w:eastAsia="en-US"/>
    </w:rPr>
  </w:style>
  <w:style w:type="paragraph" w:styleId="Heading1">
    <w:name w:val="heading 1"/>
    <w:basedOn w:val="Normal"/>
    <w:next w:val="Normal"/>
    <w:link w:val="Heading1Char"/>
    <w:qFormat/>
    <w:rsid w:val="00D425ED"/>
    <w:pPr>
      <w:spacing w:before="300" w:after="40"/>
      <w:jc w:val="left"/>
      <w:outlineLvl w:val="0"/>
    </w:pPr>
    <w:rPr>
      <w:smallCaps/>
      <w:spacing w:val="5"/>
      <w:sz w:val="32"/>
      <w:szCs w:val="32"/>
    </w:rPr>
  </w:style>
  <w:style w:type="paragraph" w:styleId="Heading2">
    <w:name w:val="heading 2"/>
    <w:basedOn w:val="Normal"/>
    <w:next w:val="Normal"/>
    <w:link w:val="Heading2Char"/>
    <w:qFormat/>
    <w:rsid w:val="00D425ED"/>
    <w:pPr>
      <w:spacing w:before="240" w:after="80"/>
      <w:jc w:val="left"/>
      <w:outlineLvl w:val="1"/>
    </w:pPr>
    <w:rPr>
      <w:smallCaps/>
      <w:spacing w:val="5"/>
      <w:sz w:val="28"/>
      <w:szCs w:val="28"/>
    </w:rPr>
  </w:style>
  <w:style w:type="paragraph" w:styleId="Heading3">
    <w:name w:val="heading 3"/>
    <w:basedOn w:val="Normal"/>
    <w:next w:val="Normal"/>
    <w:link w:val="Heading3Char"/>
    <w:qFormat/>
    <w:rsid w:val="00D425ED"/>
    <w:pPr>
      <w:spacing w:after="0"/>
      <w:jc w:val="left"/>
      <w:outlineLvl w:val="2"/>
    </w:pPr>
    <w:rPr>
      <w:smallCaps/>
      <w:spacing w:val="5"/>
      <w:sz w:val="24"/>
      <w:szCs w:val="24"/>
    </w:rPr>
  </w:style>
  <w:style w:type="paragraph" w:styleId="Heading4">
    <w:name w:val="heading 4"/>
    <w:basedOn w:val="Normal"/>
    <w:next w:val="Normal"/>
    <w:link w:val="Heading4Char"/>
    <w:uiPriority w:val="9"/>
    <w:qFormat/>
    <w:rsid w:val="00D425ED"/>
    <w:pPr>
      <w:spacing w:before="240" w:after="0"/>
      <w:jc w:val="left"/>
      <w:outlineLvl w:val="3"/>
    </w:pPr>
    <w:rPr>
      <w:smallCaps/>
      <w:spacing w:val="10"/>
      <w:sz w:val="22"/>
      <w:szCs w:val="22"/>
    </w:rPr>
  </w:style>
  <w:style w:type="paragraph" w:styleId="Heading5">
    <w:name w:val="heading 5"/>
    <w:basedOn w:val="Normal"/>
    <w:next w:val="Normal"/>
    <w:link w:val="Heading5Char"/>
    <w:qFormat/>
    <w:rsid w:val="00D425ED"/>
    <w:pPr>
      <w:spacing w:before="200" w:after="0"/>
      <w:jc w:val="left"/>
      <w:outlineLvl w:val="4"/>
    </w:pPr>
    <w:rPr>
      <w:smallCaps/>
      <w:color w:val="943634"/>
      <w:spacing w:val="10"/>
      <w:sz w:val="22"/>
      <w:szCs w:val="26"/>
    </w:rPr>
  </w:style>
  <w:style w:type="paragraph" w:styleId="Heading6">
    <w:name w:val="heading 6"/>
    <w:basedOn w:val="Normal"/>
    <w:next w:val="Normal"/>
    <w:link w:val="Heading6Char"/>
    <w:uiPriority w:val="9"/>
    <w:qFormat/>
    <w:rsid w:val="00D425ED"/>
    <w:pPr>
      <w:spacing w:after="0"/>
      <w:jc w:val="left"/>
      <w:outlineLvl w:val="5"/>
    </w:pPr>
    <w:rPr>
      <w:smallCaps/>
      <w:color w:val="C0504D"/>
      <w:spacing w:val="5"/>
      <w:sz w:val="22"/>
    </w:rPr>
  </w:style>
  <w:style w:type="paragraph" w:styleId="Heading7">
    <w:name w:val="heading 7"/>
    <w:basedOn w:val="Normal"/>
    <w:next w:val="Normal"/>
    <w:link w:val="Heading7Char"/>
    <w:uiPriority w:val="9"/>
    <w:qFormat/>
    <w:rsid w:val="00D425ED"/>
    <w:pPr>
      <w:spacing w:after="0"/>
      <w:jc w:val="left"/>
      <w:outlineLvl w:val="6"/>
    </w:pPr>
    <w:rPr>
      <w:b/>
      <w:smallCaps/>
      <w:color w:val="C0504D"/>
      <w:spacing w:val="10"/>
    </w:rPr>
  </w:style>
  <w:style w:type="paragraph" w:styleId="Heading8">
    <w:name w:val="heading 8"/>
    <w:basedOn w:val="Normal"/>
    <w:next w:val="Normal"/>
    <w:link w:val="Heading8Char"/>
    <w:uiPriority w:val="9"/>
    <w:qFormat/>
    <w:rsid w:val="00D425ED"/>
    <w:pPr>
      <w:spacing w:after="0"/>
      <w:jc w:val="left"/>
      <w:outlineLvl w:val="7"/>
    </w:pPr>
    <w:rPr>
      <w:b/>
      <w:i/>
      <w:smallCaps/>
      <w:color w:val="943634"/>
    </w:rPr>
  </w:style>
  <w:style w:type="paragraph" w:styleId="Heading9">
    <w:name w:val="heading 9"/>
    <w:basedOn w:val="Normal"/>
    <w:next w:val="Normal"/>
    <w:link w:val="Heading9Char"/>
    <w:uiPriority w:val="9"/>
    <w:qFormat/>
    <w:rsid w:val="00D425ED"/>
    <w:pPr>
      <w:spacing w:after="0"/>
      <w:jc w:val="left"/>
      <w:outlineLvl w:val="8"/>
    </w:pPr>
    <w:rPr>
      <w:b/>
      <w:i/>
      <w:smallCaps/>
      <w:color w:val="6224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25ED"/>
    <w:rPr>
      <w:rFonts w:cs="Times New Roman"/>
      <w:smallCaps/>
      <w:spacing w:val="5"/>
      <w:sz w:val="32"/>
      <w:szCs w:val="32"/>
    </w:rPr>
  </w:style>
  <w:style w:type="character" w:customStyle="1" w:styleId="Heading2Char">
    <w:name w:val="Heading 2 Char"/>
    <w:basedOn w:val="DefaultParagraphFont"/>
    <w:link w:val="Heading2"/>
    <w:rsid w:val="00D425ED"/>
    <w:rPr>
      <w:rFonts w:cs="Times New Roman"/>
      <w:smallCaps/>
      <w:spacing w:val="5"/>
      <w:sz w:val="28"/>
      <w:szCs w:val="28"/>
    </w:rPr>
  </w:style>
  <w:style w:type="character" w:customStyle="1" w:styleId="Heading3Char">
    <w:name w:val="Heading 3 Char"/>
    <w:basedOn w:val="DefaultParagraphFont"/>
    <w:link w:val="Heading3"/>
    <w:rsid w:val="00D425ED"/>
    <w:rPr>
      <w:rFonts w:cs="Times New Roman"/>
      <w:smallCaps/>
      <w:spacing w:val="5"/>
      <w:sz w:val="24"/>
      <w:szCs w:val="24"/>
    </w:rPr>
  </w:style>
  <w:style w:type="character" w:customStyle="1" w:styleId="Heading4Char">
    <w:name w:val="Heading 4 Char"/>
    <w:basedOn w:val="DefaultParagraphFont"/>
    <w:link w:val="Heading4"/>
    <w:rsid w:val="00D425ED"/>
    <w:rPr>
      <w:rFonts w:cs="Times New Roman"/>
      <w:smallCaps/>
      <w:spacing w:val="10"/>
      <w:sz w:val="22"/>
      <w:szCs w:val="22"/>
    </w:rPr>
  </w:style>
  <w:style w:type="character" w:customStyle="1" w:styleId="Heading5Char">
    <w:name w:val="Heading 5 Char"/>
    <w:basedOn w:val="DefaultParagraphFont"/>
    <w:link w:val="Heading5"/>
    <w:rsid w:val="00D425ED"/>
    <w:rPr>
      <w:rFonts w:cs="Times New Roman"/>
      <w:smallCaps/>
      <w:color w:val="943634"/>
      <w:spacing w:val="10"/>
      <w:sz w:val="26"/>
      <w:szCs w:val="26"/>
    </w:rPr>
  </w:style>
  <w:style w:type="character" w:customStyle="1" w:styleId="Heading6Char">
    <w:name w:val="Heading 6 Char"/>
    <w:basedOn w:val="DefaultParagraphFont"/>
    <w:link w:val="Heading6"/>
    <w:rsid w:val="00D425ED"/>
    <w:rPr>
      <w:rFonts w:cs="Times New Roman"/>
      <w:smallCaps/>
      <w:color w:val="C0504D"/>
      <w:spacing w:val="5"/>
      <w:sz w:val="22"/>
    </w:rPr>
  </w:style>
  <w:style w:type="character" w:customStyle="1" w:styleId="Heading7Char">
    <w:name w:val="Heading 7 Char"/>
    <w:basedOn w:val="DefaultParagraphFont"/>
    <w:link w:val="Heading7"/>
    <w:rsid w:val="00D425ED"/>
    <w:rPr>
      <w:rFonts w:cs="Times New Roman"/>
      <w:b/>
      <w:smallCaps/>
      <w:color w:val="C0504D"/>
      <w:spacing w:val="10"/>
    </w:rPr>
  </w:style>
  <w:style w:type="character" w:customStyle="1" w:styleId="Heading8Char">
    <w:name w:val="Heading 8 Char"/>
    <w:basedOn w:val="DefaultParagraphFont"/>
    <w:link w:val="Heading8"/>
    <w:rsid w:val="00D425ED"/>
    <w:rPr>
      <w:rFonts w:cs="Times New Roman"/>
      <w:b/>
      <w:i/>
      <w:smallCaps/>
      <w:color w:val="943634"/>
    </w:rPr>
  </w:style>
  <w:style w:type="character" w:customStyle="1" w:styleId="Heading9Char">
    <w:name w:val="Heading 9 Char"/>
    <w:basedOn w:val="DefaultParagraphFont"/>
    <w:link w:val="Heading9"/>
    <w:rsid w:val="00D425ED"/>
    <w:rPr>
      <w:rFonts w:cs="Times New Roman"/>
      <w:b/>
      <w:i/>
      <w:smallCaps/>
      <w:color w:val="622423"/>
    </w:rPr>
  </w:style>
  <w:style w:type="paragraph" w:customStyle="1" w:styleId="Level1altL1">
    <w:name w:val="§ Level 1 (alt L1)"/>
    <w:basedOn w:val="Normal"/>
    <w:rsid w:val="00D425ED"/>
    <w:pPr>
      <w:numPr>
        <w:numId w:val="22"/>
      </w:numPr>
      <w:tabs>
        <w:tab w:val="clear" w:pos="360"/>
        <w:tab w:val="left" w:pos="1418"/>
      </w:tabs>
      <w:spacing w:after="240"/>
    </w:pPr>
  </w:style>
  <w:style w:type="paragraph" w:styleId="Title">
    <w:name w:val="Title"/>
    <w:aliases w:val="(alt LT)"/>
    <w:basedOn w:val="Normal"/>
    <w:next w:val="Normal"/>
    <w:link w:val="TitleChar"/>
    <w:qFormat/>
    <w:rsid w:val="00D425ED"/>
    <w:pPr>
      <w:pBdr>
        <w:top w:val="single" w:sz="12" w:space="1" w:color="C0504D"/>
      </w:pBdr>
      <w:spacing w:line="240" w:lineRule="auto"/>
      <w:jc w:val="right"/>
    </w:pPr>
    <w:rPr>
      <w:smallCaps/>
      <w:sz w:val="48"/>
      <w:szCs w:val="48"/>
    </w:rPr>
  </w:style>
  <w:style w:type="character" w:customStyle="1" w:styleId="TitleChar">
    <w:name w:val="Title Char"/>
    <w:aliases w:val="(alt LT) Char"/>
    <w:basedOn w:val="DefaultParagraphFont"/>
    <w:link w:val="Title"/>
    <w:rsid w:val="00D425ED"/>
    <w:rPr>
      <w:rFonts w:cs="Times New Roman"/>
      <w:smallCaps/>
      <w:sz w:val="48"/>
      <w:szCs w:val="48"/>
    </w:rPr>
  </w:style>
  <w:style w:type="paragraph" w:customStyle="1" w:styleId="Level2altL2">
    <w:name w:val="§ Level 2 (alt L2)"/>
    <w:basedOn w:val="Level1altL1"/>
    <w:rsid w:val="00D425ED"/>
    <w:pPr>
      <w:numPr>
        <w:ilvl w:val="1"/>
      </w:numPr>
      <w:tabs>
        <w:tab w:val="num" w:pos="926"/>
      </w:tabs>
      <w:ind w:left="926" w:hanging="360"/>
    </w:pPr>
  </w:style>
  <w:style w:type="paragraph" w:customStyle="1" w:styleId="Level3altL3">
    <w:name w:val="§ Level 3 (alt L3)"/>
    <w:basedOn w:val="Level2altL2"/>
    <w:rsid w:val="00D425ED"/>
    <w:pPr>
      <w:numPr>
        <w:ilvl w:val="2"/>
      </w:numPr>
      <w:tabs>
        <w:tab w:val="clear" w:pos="720"/>
      </w:tabs>
    </w:pPr>
  </w:style>
  <w:style w:type="paragraph" w:customStyle="1" w:styleId="Levelialti">
    <w:name w:val="§ Level i (alt i)"/>
    <w:basedOn w:val="Levelaalta"/>
    <w:rsid w:val="00D425ED"/>
    <w:pPr>
      <w:numPr>
        <w:numId w:val="23"/>
      </w:numPr>
    </w:pPr>
  </w:style>
  <w:style w:type="paragraph" w:customStyle="1" w:styleId="Levelaalta">
    <w:name w:val="§ Level a (alt a)"/>
    <w:basedOn w:val="BodyTextIndent"/>
    <w:rsid w:val="00D425ED"/>
    <w:pPr>
      <w:spacing w:after="240" w:line="276" w:lineRule="auto"/>
    </w:pPr>
  </w:style>
  <w:style w:type="paragraph" w:styleId="BodyTextIndent">
    <w:name w:val="Body Text Indent"/>
    <w:basedOn w:val="Normal"/>
    <w:link w:val="BodyTextIndentChar1"/>
    <w:rsid w:val="00D425ED"/>
    <w:pPr>
      <w:spacing w:after="120" w:line="480" w:lineRule="auto"/>
    </w:pPr>
  </w:style>
  <w:style w:type="character" w:customStyle="1" w:styleId="BodyTextIndentChar">
    <w:name w:val="Body Text Indent Char"/>
    <w:basedOn w:val="DefaultParagraphFont"/>
    <w:rsid w:val="00D425ED"/>
    <w:rPr>
      <w:rFonts w:ascii="Times New Roman" w:hAnsi="Times New Roman" w:cs="Times New Roman"/>
      <w:sz w:val="20"/>
      <w:szCs w:val="20"/>
      <w:lang w:val="en-GB"/>
    </w:rPr>
  </w:style>
  <w:style w:type="paragraph" w:customStyle="1" w:styleId="Levelbulletsaltb">
    <w:name w:val="§ Level bullets (alt b)"/>
    <w:basedOn w:val="Normal"/>
    <w:rsid w:val="00D425ED"/>
    <w:pPr>
      <w:numPr>
        <w:numId w:val="20"/>
      </w:numPr>
      <w:tabs>
        <w:tab w:val="clear" w:pos="360"/>
      </w:tabs>
      <w:spacing w:after="240"/>
      <w:ind w:left="2127"/>
    </w:pPr>
  </w:style>
  <w:style w:type="paragraph" w:styleId="ListContinue">
    <w:name w:val="List Continue"/>
    <w:basedOn w:val="Normal"/>
    <w:rsid w:val="00D425ED"/>
    <w:pPr>
      <w:spacing w:after="120"/>
      <w:ind w:left="283"/>
    </w:pPr>
  </w:style>
  <w:style w:type="character" w:customStyle="1" w:styleId="EndnoteTextChar">
    <w:name w:val="Endnote Text Char"/>
    <w:basedOn w:val="DefaultParagraphFont"/>
    <w:link w:val="EndnoteText"/>
    <w:semiHidden/>
    <w:rsid w:val="00D425ED"/>
    <w:rPr>
      <w:rFonts w:ascii="Times New Roman Italic" w:hAnsi="Times New Roman Italic" w:cs="Times New Roman"/>
      <w:i/>
      <w:sz w:val="20"/>
      <w:szCs w:val="20"/>
      <w:lang w:val="en-GB"/>
    </w:rPr>
  </w:style>
  <w:style w:type="paragraph" w:styleId="EndnoteText">
    <w:name w:val="endnote text"/>
    <w:basedOn w:val="Normal"/>
    <w:link w:val="EndnoteTextChar"/>
    <w:semiHidden/>
    <w:rsid w:val="00D425ED"/>
    <w:rPr>
      <w:rFonts w:ascii="Times New Roman Italic" w:hAnsi="Times New Roman Italic"/>
      <w:i/>
    </w:rPr>
  </w:style>
  <w:style w:type="paragraph" w:styleId="Header">
    <w:name w:val="header"/>
    <w:basedOn w:val="Normal"/>
    <w:link w:val="HeaderChar"/>
    <w:rsid w:val="00D425ED"/>
    <w:pPr>
      <w:tabs>
        <w:tab w:val="center" w:pos="4820"/>
        <w:tab w:val="right" w:pos="9639"/>
      </w:tabs>
    </w:pPr>
  </w:style>
  <w:style w:type="character" w:customStyle="1" w:styleId="HeaderChar">
    <w:name w:val="Header Char"/>
    <w:basedOn w:val="DefaultParagraphFont"/>
    <w:link w:val="Header"/>
    <w:rsid w:val="00D425ED"/>
    <w:rPr>
      <w:rFonts w:ascii="Times New Roman" w:hAnsi="Times New Roman" w:cs="Times New Roman"/>
      <w:sz w:val="20"/>
      <w:szCs w:val="20"/>
      <w:lang w:val="en-GB"/>
    </w:rPr>
  </w:style>
  <w:style w:type="paragraph" w:styleId="Footer">
    <w:name w:val="footer"/>
    <w:basedOn w:val="Normal"/>
    <w:link w:val="FooterChar"/>
    <w:rsid w:val="00D425ED"/>
    <w:pPr>
      <w:tabs>
        <w:tab w:val="center" w:pos="4820"/>
        <w:tab w:val="right" w:pos="9639"/>
      </w:tabs>
    </w:pPr>
  </w:style>
  <w:style w:type="character" w:customStyle="1" w:styleId="FooterChar">
    <w:name w:val="Footer Char"/>
    <w:basedOn w:val="DefaultParagraphFont"/>
    <w:link w:val="Footer"/>
    <w:rsid w:val="00D425ED"/>
    <w:rPr>
      <w:rFonts w:ascii="Times New Roman" w:hAnsi="Times New Roman" w:cs="Times New Roman"/>
      <w:sz w:val="20"/>
      <w:szCs w:val="20"/>
      <w:lang w:val="en-GB"/>
    </w:rPr>
  </w:style>
  <w:style w:type="paragraph" w:styleId="BlockText">
    <w:name w:val="Block Text"/>
    <w:basedOn w:val="Normal"/>
    <w:rsid w:val="00D425ED"/>
    <w:pPr>
      <w:spacing w:after="120"/>
      <w:ind w:left="1440" w:right="1440"/>
    </w:pPr>
  </w:style>
  <w:style w:type="paragraph" w:styleId="BodyText">
    <w:name w:val="Body Text"/>
    <w:basedOn w:val="Normal"/>
    <w:link w:val="BodyTextChar"/>
    <w:rsid w:val="00D425ED"/>
    <w:pPr>
      <w:spacing w:after="120"/>
    </w:pPr>
  </w:style>
  <w:style w:type="character" w:customStyle="1" w:styleId="BodyTextChar">
    <w:name w:val="Body Text Char"/>
    <w:basedOn w:val="DefaultParagraphFont"/>
    <w:link w:val="BodyText"/>
    <w:rsid w:val="00D425ED"/>
    <w:rPr>
      <w:rFonts w:ascii="Times New Roman" w:hAnsi="Times New Roman" w:cs="Times New Roman"/>
      <w:sz w:val="20"/>
      <w:szCs w:val="20"/>
      <w:lang w:val="en-GB"/>
    </w:rPr>
  </w:style>
  <w:style w:type="character" w:customStyle="1" w:styleId="BodyTextIndentChar1">
    <w:name w:val="Body Text Indent Char1"/>
    <w:basedOn w:val="DefaultParagraphFont"/>
    <w:link w:val="BodyTextIndent"/>
    <w:rsid w:val="00D425ED"/>
    <w:rPr>
      <w:rFonts w:ascii="Times New Roman" w:hAnsi="Times New Roman" w:cs="Times New Roman"/>
      <w:sz w:val="20"/>
      <w:szCs w:val="20"/>
      <w:lang w:val="en-GB"/>
    </w:rPr>
  </w:style>
  <w:style w:type="paragraph" w:styleId="BodyText3">
    <w:name w:val="Body Text 3"/>
    <w:basedOn w:val="Normal"/>
    <w:link w:val="BodyText3Char"/>
    <w:rsid w:val="00D425ED"/>
    <w:pPr>
      <w:spacing w:after="120"/>
    </w:pPr>
    <w:rPr>
      <w:sz w:val="16"/>
      <w:szCs w:val="16"/>
    </w:rPr>
  </w:style>
  <w:style w:type="character" w:customStyle="1" w:styleId="BodyText3Char">
    <w:name w:val="Body Text 3 Char"/>
    <w:basedOn w:val="DefaultParagraphFont"/>
    <w:link w:val="BodyText3"/>
    <w:rsid w:val="00D425ED"/>
    <w:rPr>
      <w:rFonts w:ascii="Times New Roman" w:hAnsi="Times New Roman" w:cs="Times New Roman"/>
      <w:sz w:val="16"/>
      <w:szCs w:val="16"/>
      <w:lang w:val="en-GB"/>
    </w:rPr>
  </w:style>
  <w:style w:type="paragraph" w:styleId="BodyTextFirstIndent">
    <w:name w:val="Body Text First Indent"/>
    <w:basedOn w:val="BodyText"/>
    <w:link w:val="BodyTextFirstIndentChar"/>
    <w:rsid w:val="00D425ED"/>
    <w:pPr>
      <w:ind w:firstLine="210"/>
    </w:pPr>
  </w:style>
  <w:style w:type="character" w:customStyle="1" w:styleId="BodyTextFirstIndentChar">
    <w:name w:val="Body Text First Indent Char"/>
    <w:basedOn w:val="BodyTextChar"/>
    <w:link w:val="BodyTextFirstIndent"/>
    <w:rsid w:val="00D425ED"/>
    <w:rPr>
      <w:rFonts w:ascii="Times New Roman" w:hAnsi="Times New Roman" w:cs="Times New Roman"/>
      <w:sz w:val="20"/>
      <w:szCs w:val="20"/>
      <w:lang w:val="en-GB"/>
    </w:rPr>
  </w:style>
  <w:style w:type="paragraph" w:styleId="BodyTextFirstIndent2">
    <w:name w:val="Body Text First Indent 2"/>
    <w:basedOn w:val="BodyTextIndent"/>
    <w:link w:val="BodyTextFirstIndent2Char"/>
    <w:rsid w:val="00D425ED"/>
    <w:pPr>
      <w:spacing w:line="276" w:lineRule="auto"/>
      <w:ind w:left="283" w:firstLine="210"/>
    </w:pPr>
  </w:style>
  <w:style w:type="character" w:customStyle="1" w:styleId="BodyTextFirstIndent2Char">
    <w:name w:val="Body Text First Indent 2 Char"/>
    <w:basedOn w:val="BodyTextIndentChar"/>
    <w:link w:val="BodyTextFirstIndent2"/>
    <w:rsid w:val="00D425ED"/>
    <w:rPr>
      <w:rFonts w:ascii="Times New Roman" w:hAnsi="Times New Roman" w:cs="Times New Roman"/>
      <w:sz w:val="20"/>
      <w:szCs w:val="20"/>
      <w:lang w:val="en-GB"/>
    </w:rPr>
  </w:style>
  <w:style w:type="paragraph" w:styleId="BodyTextIndent2">
    <w:name w:val="Body Text Indent 2"/>
    <w:basedOn w:val="Normal"/>
    <w:link w:val="BodyTextIndent2Char"/>
    <w:rsid w:val="00D425ED"/>
    <w:pPr>
      <w:spacing w:after="120" w:line="480" w:lineRule="auto"/>
      <w:ind w:left="283"/>
    </w:pPr>
  </w:style>
  <w:style w:type="character" w:customStyle="1" w:styleId="BodyTextIndent2Char">
    <w:name w:val="Body Text Indent 2 Char"/>
    <w:basedOn w:val="DefaultParagraphFont"/>
    <w:link w:val="BodyTextIndent2"/>
    <w:rsid w:val="00D425ED"/>
    <w:rPr>
      <w:rFonts w:ascii="Times New Roman" w:hAnsi="Times New Roman" w:cs="Times New Roman"/>
      <w:sz w:val="20"/>
      <w:szCs w:val="20"/>
      <w:lang w:val="en-GB"/>
    </w:rPr>
  </w:style>
  <w:style w:type="paragraph" w:styleId="BodyTextIndent3">
    <w:name w:val="Body Text Indent 3"/>
    <w:basedOn w:val="Normal"/>
    <w:link w:val="BodyTextIndent3Char"/>
    <w:rsid w:val="00D425ED"/>
    <w:pPr>
      <w:spacing w:after="120"/>
      <w:ind w:left="283"/>
    </w:pPr>
    <w:rPr>
      <w:sz w:val="16"/>
      <w:szCs w:val="16"/>
    </w:rPr>
  </w:style>
  <w:style w:type="character" w:customStyle="1" w:styleId="BodyTextIndent3Char">
    <w:name w:val="Body Text Indent 3 Char"/>
    <w:basedOn w:val="DefaultParagraphFont"/>
    <w:link w:val="BodyTextIndent3"/>
    <w:rsid w:val="00D425ED"/>
    <w:rPr>
      <w:rFonts w:ascii="Times New Roman" w:hAnsi="Times New Roman" w:cs="Times New Roman"/>
      <w:sz w:val="16"/>
      <w:szCs w:val="16"/>
      <w:lang w:val="en-GB"/>
    </w:rPr>
  </w:style>
  <w:style w:type="paragraph" w:styleId="Caption">
    <w:name w:val="caption"/>
    <w:basedOn w:val="Normal"/>
    <w:next w:val="Normal"/>
    <w:qFormat/>
    <w:rsid w:val="00D425ED"/>
    <w:rPr>
      <w:b/>
      <w:bCs/>
      <w:caps/>
      <w:sz w:val="16"/>
      <w:szCs w:val="18"/>
    </w:rPr>
  </w:style>
  <w:style w:type="paragraph" w:styleId="Closing">
    <w:name w:val="Closing"/>
    <w:basedOn w:val="Normal"/>
    <w:link w:val="ClosingChar"/>
    <w:rsid w:val="00D425ED"/>
    <w:pPr>
      <w:ind w:left="4252"/>
    </w:pPr>
  </w:style>
  <w:style w:type="character" w:customStyle="1" w:styleId="ClosingChar">
    <w:name w:val="Closing Char"/>
    <w:basedOn w:val="DefaultParagraphFont"/>
    <w:link w:val="Closing"/>
    <w:rsid w:val="00D425ED"/>
    <w:rPr>
      <w:rFonts w:ascii="Times New Roman" w:hAnsi="Times New Roman" w:cs="Times New Roman"/>
      <w:sz w:val="20"/>
      <w:szCs w:val="20"/>
      <w:lang w:val="en-GB"/>
    </w:rPr>
  </w:style>
  <w:style w:type="character" w:customStyle="1" w:styleId="CommentTextChar">
    <w:name w:val="Comment Text Char"/>
    <w:basedOn w:val="DefaultParagraphFont"/>
    <w:link w:val="CommentText"/>
    <w:semiHidden/>
    <w:rsid w:val="00D425ED"/>
    <w:rPr>
      <w:rFonts w:ascii="Times New Roman" w:hAnsi="Times New Roman" w:cs="Times New Roman"/>
      <w:sz w:val="20"/>
      <w:szCs w:val="20"/>
      <w:lang w:val="en-GB"/>
    </w:rPr>
  </w:style>
  <w:style w:type="paragraph" w:styleId="CommentText">
    <w:name w:val="annotation text"/>
    <w:basedOn w:val="Normal"/>
    <w:link w:val="CommentTextChar"/>
    <w:semiHidden/>
    <w:rsid w:val="00D425ED"/>
  </w:style>
  <w:style w:type="paragraph" w:styleId="Date">
    <w:name w:val="Date"/>
    <w:basedOn w:val="Normal"/>
    <w:next w:val="Normal"/>
    <w:link w:val="DateChar"/>
    <w:rsid w:val="00D425ED"/>
  </w:style>
  <w:style w:type="character" w:customStyle="1" w:styleId="DateChar">
    <w:name w:val="Date Char"/>
    <w:basedOn w:val="DefaultParagraphFont"/>
    <w:link w:val="Date"/>
    <w:rsid w:val="00D425ED"/>
    <w:rPr>
      <w:rFonts w:ascii="Times New Roman" w:hAnsi="Times New Roman" w:cs="Times New Roman"/>
      <w:sz w:val="20"/>
      <w:szCs w:val="20"/>
      <w:lang w:val="en-GB"/>
    </w:rPr>
  </w:style>
  <w:style w:type="character" w:customStyle="1" w:styleId="DocumentMapChar">
    <w:name w:val="Document Map Char"/>
    <w:basedOn w:val="DefaultParagraphFont"/>
    <w:link w:val="DocumentMap"/>
    <w:semiHidden/>
    <w:rsid w:val="00D425ED"/>
    <w:rPr>
      <w:rFonts w:ascii="Tahoma" w:hAnsi="Tahoma" w:cs="Tahoma"/>
      <w:sz w:val="20"/>
      <w:szCs w:val="20"/>
      <w:shd w:val="clear" w:color="auto" w:fill="000080"/>
      <w:lang w:val="en-GB"/>
    </w:rPr>
  </w:style>
  <w:style w:type="paragraph" w:styleId="DocumentMap">
    <w:name w:val="Document Map"/>
    <w:basedOn w:val="Normal"/>
    <w:link w:val="DocumentMapChar"/>
    <w:semiHidden/>
    <w:rsid w:val="00D425ED"/>
    <w:pPr>
      <w:shd w:val="clear" w:color="auto" w:fill="000080"/>
    </w:pPr>
    <w:rPr>
      <w:rFonts w:ascii="Tahoma" w:hAnsi="Tahoma" w:cs="Tahoma"/>
    </w:rPr>
  </w:style>
  <w:style w:type="paragraph" w:styleId="E-mailSignature">
    <w:name w:val="E-mail Signature"/>
    <w:basedOn w:val="Normal"/>
    <w:link w:val="E-mailSignatureChar"/>
    <w:rsid w:val="00D425ED"/>
  </w:style>
  <w:style w:type="character" w:customStyle="1" w:styleId="E-mailSignatureChar">
    <w:name w:val="E-mail Signature Char"/>
    <w:basedOn w:val="DefaultParagraphFont"/>
    <w:link w:val="E-mailSignature"/>
    <w:rsid w:val="00D425ED"/>
    <w:rPr>
      <w:rFonts w:ascii="Times New Roman" w:hAnsi="Times New Roman" w:cs="Times New Roman"/>
      <w:sz w:val="20"/>
      <w:szCs w:val="20"/>
      <w:lang w:val="en-GB"/>
    </w:rPr>
  </w:style>
  <w:style w:type="paragraph" w:styleId="EnvelopeAddress">
    <w:name w:val="envelope address"/>
    <w:basedOn w:val="Normal"/>
    <w:rsid w:val="00D425ED"/>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D425ED"/>
    <w:rPr>
      <w:rFonts w:ascii="Arial" w:hAnsi="Arial" w:cs="Arial"/>
    </w:rPr>
  </w:style>
  <w:style w:type="character" w:customStyle="1" w:styleId="FootnoteTextChar">
    <w:name w:val="Footnote Text Char"/>
    <w:basedOn w:val="DefaultParagraphFont"/>
    <w:link w:val="FootnoteText"/>
    <w:semiHidden/>
    <w:rsid w:val="00D425ED"/>
    <w:rPr>
      <w:rFonts w:ascii="Times New Roman" w:hAnsi="Times New Roman" w:cs="Times New Roman"/>
      <w:sz w:val="20"/>
      <w:szCs w:val="20"/>
      <w:lang w:val="en-GB"/>
    </w:rPr>
  </w:style>
  <w:style w:type="paragraph" w:styleId="FootnoteText">
    <w:name w:val="footnote text"/>
    <w:basedOn w:val="Normal"/>
    <w:link w:val="FootnoteTextChar"/>
    <w:semiHidden/>
    <w:rsid w:val="00D425ED"/>
  </w:style>
  <w:style w:type="paragraph" w:styleId="HTMLAddress">
    <w:name w:val="HTML Address"/>
    <w:basedOn w:val="Normal"/>
    <w:link w:val="HTMLAddressChar"/>
    <w:rsid w:val="00D425ED"/>
    <w:rPr>
      <w:i/>
      <w:iCs/>
    </w:rPr>
  </w:style>
  <w:style w:type="character" w:customStyle="1" w:styleId="HTMLAddressChar">
    <w:name w:val="HTML Address Char"/>
    <w:basedOn w:val="DefaultParagraphFont"/>
    <w:link w:val="HTMLAddress"/>
    <w:rsid w:val="00D425ED"/>
    <w:rPr>
      <w:rFonts w:ascii="Times New Roman" w:hAnsi="Times New Roman" w:cs="Times New Roman"/>
      <w:i/>
      <w:iCs/>
      <w:sz w:val="20"/>
      <w:szCs w:val="20"/>
      <w:lang w:val="en-GB"/>
    </w:rPr>
  </w:style>
  <w:style w:type="paragraph" w:styleId="HTMLPreformatted">
    <w:name w:val="HTML Preformatted"/>
    <w:basedOn w:val="Normal"/>
    <w:link w:val="HTMLPreformattedChar"/>
    <w:rsid w:val="00D425ED"/>
    <w:rPr>
      <w:rFonts w:ascii="Courier New" w:hAnsi="Courier New" w:cs="Courier New"/>
    </w:rPr>
  </w:style>
  <w:style w:type="character" w:customStyle="1" w:styleId="HTMLPreformattedChar">
    <w:name w:val="HTML Preformatted Char"/>
    <w:basedOn w:val="DefaultParagraphFont"/>
    <w:link w:val="HTMLPreformatted"/>
    <w:rsid w:val="00D425ED"/>
    <w:rPr>
      <w:rFonts w:ascii="Courier New" w:hAnsi="Courier New" w:cs="Courier New"/>
      <w:sz w:val="20"/>
      <w:szCs w:val="20"/>
      <w:lang w:val="en-GB"/>
    </w:rPr>
  </w:style>
  <w:style w:type="paragraph" w:styleId="List">
    <w:name w:val="List"/>
    <w:basedOn w:val="Normal"/>
    <w:rsid w:val="00D425ED"/>
    <w:pPr>
      <w:ind w:left="283" w:hanging="283"/>
    </w:pPr>
  </w:style>
  <w:style w:type="paragraph" w:styleId="List2">
    <w:name w:val="List 2"/>
    <w:basedOn w:val="Normal"/>
    <w:rsid w:val="00D425ED"/>
    <w:pPr>
      <w:ind w:left="566" w:hanging="283"/>
    </w:pPr>
  </w:style>
  <w:style w:type="paragraph" w:styleId="List3">
    <w:name w:val="List 3"/>
    <w:basedOn w:val="Normal"/>
    <w:rsid w:val="00D425ED"/>
    <w:pPr>
      <w:ind w:left="849" w:hanging="283"/>
    </w:pPr>
  </w:style>
  <w:style w:type="paragraph" w:styleId="List4">
    <w:name w:val="List 4"/>
    <w:basedOn w:val="Normal"/>
    <w:rsid w:val="00D425ED"/>
    <w:pPr>
      <w:ind w:left="1132" w:hanging="283"/>
    </w:pPr>
  </w:style>
  <w:style w:type="paragraph" w:styleId="List5">
    <w:name w:val="List 5"/>
    <w:basedOn w:val="Normal"/>
    <w:rsid w:val="00D425ED"/>
    <w:pPr>
      <w:ind w:left="1415" w:hanging="283"/>
    </w:pPr>
  </w:style>
  <w:style w:type="paragraph" w:styleId="ListBullet">
    <w:name w:val="List Bullet"/>
    <w:basedOn w:val="Normal"/>
    <w:autoRedefine/>
    <w:rsid w:val="00D425ED"/>
    <w:pPr>
      <w:numPr>
        <w:numId w:val="5"/>
      </w:numPr>
      <w:tabs>
        <w:tab w:val="clear" w:pos="1492"/>
        <w:tab w:val="num" w:pos="360"/>
      </w:tabs>
      <w:ind w:left="360"/>
    </w:pPr>
  </w:style>
  <w:style w:type="paragraph" w:styleId="ListBullet2">
    <w:name w:val="List Bullet 2"/>
    <w:basedOn w:val="Normal"/>
    <w:autoRedefine/>
    <w:rsid w:val="00D425ED"/>
    <w:pPr>
      <w:numPr>
        <w:numId w:val="6"/>
      </w:numPr>
      <w:tabs>
        <w:tab w:val="clear" w:pos="360"/>
        <w:tab w:val="num" w:pos="643"/>
      </w:tabs>
      <w:ind w:left="643"/>
    </w:pPr>
  </w:style>
  <w:style w:type="paragraph" w:styleId="ListBullet3">
    <w:name w:val="List Bullet 3"/>
    <w:basedOn w:val="Normal"/>
    <w:autoRedefine/>
    <w:rsid w:val="00D425ED"/>
    <w:pPr>
      <w:numPr>
        <w:numId w:val="7"/>
      </w:numPr>
      <w:tabs>
        <w:tab w:val="clear" w:pos="643"/>
        <w:tab w:val="num" w:pos="926"/>
      </w:tabs>
      <w:ind w:left="926"/>
    </w:pPr>
  </w:style>
  <w:style w:type="paragraph" w:styleId="ListBullet4">
    <w:name w:val="List Bullet 4"/>
    <w:basedOn w:val="Normal"/>
    <w:autoRedefine/>
    <w:rsid w:val="00D425ED"/>
    <w:pPr>
      <w:numPr>
        <w:numId w:val="8"/>
      </w:numPr>
      <w:tabs>
        <w:tab w:val="clear" w:pos="926"/>
        <w:tab w:val="num" w:pos="1209"/>
      </w:tabs>
      <w:ind w:left="1209"/>
    </w:pPr>
  </w:style>
  <w:style w:type="paragraph" w:styleId="ListBullet5">
    <w:name w:val="List Bullet 5"/>
    <w:basedOn w:val="Normal"/>
    <w:autoRedefine/>
    <w:rsid w:val="00D425ED"/>
    <w:pPr>
      <w:numPr>
        <w:numId w:val="9"/>
      </w:numPr>
      <w:tabs>
        <w:tab w:val="clear" w:pos="1209"/>
        <w:tab w:val="num" w:pos="1492"/>
      </w:tabs>
      <w:ind w:left="1492"/>
    </w:pPr>
  </w:style>
  <w:style w:type="paragraph" w:styleId="ListContinue2">
    <w:name w:val="List Continue 2"/>
    <w:basedOn w:val="Normal"/>
    <w:rsid w:val="00D425ED"/>
    <w:pPr>
      <w:spacing w:after="120"/>
      <w:ind w:left="566"/>
    </w:pPr>
  </w:style>
  <w:style w:type="paragraph" w:styleId="ListContinue3">
    <w:name w:val="List Continue 3"/>
    <w:basedOn w:val="Normal"/>
    <w:rsid w:val="00D425ED"/>
    <w:pPr>
      <w:spacing w:after="120"/>
      <w:ind w:left="849"/>
    </w:pPr>
  </w:style>
  <w:style w:type="paragraph" w:styleId="ListContinue4">
    <w:name w:val="List Continue 4"/>
    <w:basedOn w:val="Normal"/>
    <w:rsid w:val="00D425ED"/>
    <w:pPr>
      <w:spacing w:after="120"/>
      <w:ind w:left="1132"/>
    </w:pPr>
  </w:style>
  <w:style w:type="paragraph" w:styleId="ListContinue5">
    <w:name w:val="List Continue 5"/>
    <w:basedOn w:val="Normal"/>
    <w:rsid w:val="00D425ED"/>
    <w:pPr>
      <w:spacing w:after="120"/>
      <w:ind w:left="1415"/>
    </w:pPr>
  </w:style>
  <w:style w:type="paragraph" w:styleId="ListNumber">
    <w:name w:val="List Number"/>
    <w:basedOn w:val="Normal"/>
    <w:rsid w:val="00D425ED"/>
    <w:pPr>
      <w:numPr>
        <w:numId w:val="1"/>
      </w:numPr>
      <w:ind w:left="0" w:firstLine="0"/>
    </w:pPr>
  </w:style>
  <w:style w:type="paragraph" w:styleId="ListNumber2">
    <w:name w:val="List Number 2"/>
    <w:basedOn w:val="Normal"/>
    <w:rsid w:val="00D425ED"/>
    <w:pPr>
      <w:tabs>
        <w:tab w:val="num" w:pos="643"/>
      </w:tabs>
      <w:ind w:left="643" w:hanging="360"/>
    </w:pPr>
  </w:style>
  <w:style w:type="paragraph" w:styleId="ListNumber3">
    <w:name w:val="List Number 3"/>
    <w:basedOn w:val="Normal"/>
    <w:rsid w:val="00D425ED"/>
    <w:pPr>
      <w:numPr>
        <w:numId w:val="2"/>
      </w:numPr>
      <w:tabs>
        <w:tab w:val="clear" w:pos="643"/>
        <w:tab w:val="num" w:pos="926"/>
      </w:tabs>
      <w:ind w:left="926"/>
    </w:pPr>
  </w:style>
  <w:style w:type="paragraph" w:styleId="ListNumber4">
    <w:name w:val="List Number 4"/>
    <w:basedOn w:val="Normal"/>
    <w:rsid w:val="00D425ED"/>
    <w:pPr>
      <w:numPr>
        <w:numId w:val="3"/>
      </w:numPr>
      <w:tabs>
        <w:tab w:val="clear" w:pos="926"/>
        <w:tab w:val="num" w:pos="1209"/>
      </w:tabs>
      <w:ind w:left="1209"/>
    </w:pPr>
  </w:style>
  <w:style w:type="paragraph" w:styleId="ListNumber5">
    <w:name w:val="List Number 5"/>
    <w:basedOn w:val="Normal"/>
    <w:rsid w:val="00D425ED"/>
    <w:pPr>
      <w:numPr>
        <w:numId w:val="4"/>
      </w:numPr>
      <w:tabs>
        <w:tab w:val="clear" w:pos="1209"/>
        <w:tab w:val="num" w:pos="1492"/>
      </w:tabs>
      <w:ind w:left="1492"/>
    </w:pPr>
  </w:style>
  <w:style w:type="character" w:customStyle="1" w:styleId="MacroTextChar">
    <w:name w:val="Macro Text Char"/>
    <w:basedOn w:val="DefaultParagraphFont"/>
    <w:link w:val="MacroText"/>
    <w:semiHidden/>
    <w:rsid w:val="00D425ED"/>
    <w:rPr>
      <w:rFonts w:ascii="Courier New" w:hAnsi="Courier New" w:cs="Courier New"/>
      <w:lang w:val="en-GB" w:eastAsia="en-US" w:bidi="ar-SA"/>
    </w:rPr>
  </w:style>
  <w:style w:type="paragraph" w:styleId="MacroText">
    <w:name w:val="macro"/>
    <w:link w:val="MacroTextChar"/>
    <w:semiHidden/>
    <w:rsid w:val="00D425ED"/>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lang w:val="en-GB" w:eastAsia="en-US"/>
    </w:rPr>
  </w:style>
  <w:style w:type="paragraph" w:styleId="MessageHeader">
    <w:name w:val="Message Header"/>
    <w:basedOn w:val="Normal"/>
    <w:link w:val="MessageHeaderChar"/>
    <w:rsid w:val="00D425E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rsid w:val="00D425ED"/>
    <w:rPr>
      <w:rFonts w:ascii="Arial" w:hAnsi="Arial" w:cs="Arial"/>
      <w:sz w:val="24"/>
      <w:szCs w:val="24"/>
      <w:shd w:val="pct20" w:color="auto" w:fill="auto"/>
      <w:lang w:val="en-GB"/>
    </w:rPr>
  </w:style>
  <w:style w:type="paragraph" w:styleId="NormalWeb">
    <w:name w:val="Normal (Web)"/>
    <w:basedOn w:val="Normal"/>
    <w:rsid w:val="00D425ED"/>
    <w:rPr>
      <w:sz w:val="24"/>
      <w:szCs w:val="24"/>
    </w:rPr>
  </w:style>
  <w:style w:type="paragraph" w:styleId="NormalIndent">
    <w:name w:val="Normal Indent"/>
    <w:basedOn w:val="Normal"/>
    <w:rsid w:val="00D425ED"/>
    <w:pPr>
      <w:ind w:left="709"/>
    </w:pPr>
  </w:style>
  <w:style w:type="paragraph" w:styleId="NoteHeading">
    <w:name w:val="Note Heading"/>
    <w:basedOn w:val="Normal"/>
    <w:next w:val="Normal"/>
    <w:link w:val="NoteHeadingChar"/>
    <w:rsid w:val="00D425ED"/>
  </w:style>
  <w:style w:type="character" w:customStyle="1" w:styleId="NoteHeadingChar">
    <w:name w:val="Note Heading Char"/>
    <w:basedOn w:val="DefaultParagraphFont"/>
    <w:link w:val="NoteHeading"/>
    <w:rsid w:val="00D425ED"/>
    <w:rPr>
      <w:rFonts w:ascii="Times New Roman" w:hAnsi="Times New Roman" w:cs="Times New Roman"/>
      <w:sz w:val="20"/>
      <w:szCs w:val="20"/>
      <w:lang w:val="en-GB"/>
    </w:rPr>
  </w:style>
  <w:style w:type="paragraph" w:styleId="PlainText">
    <w:name w:val="Plain Text"/>
    <w:basedOn w:val="Normal"/>
    <w:link w:val="PlainTextChar"/>
    <w:rsid w:val="00D425ED"/>
    <w:rPr>
      <w:rFonts w:ascii="Courier New" w:hAnsi="Courier New" w:cs="Courier New"/>
    </w:rPr>
  </w:style>
  <w:style w:type="character" w:customStyle="1" w:styleId="PlainTextChar">
    <w:name w:val="Plain Text Char"/>
    <w:basedOn w:val="DefaultParagraphFont"/>
    <w:link w:val="PlainText"/>
    <w:rsid w:val="00D425ED"/>
    <w:rPr>
      <w:rFonts w:ascii="Courier New" w:hAnsi="Courier New" w:cs="Courier New"/>
      <w:sz w:val="20"/>
      <w:szCs w:val="20"/>
      <w:lang w:val="en-GB"/>
    </w:rPr>
  </w:style>
  <w:style w:type="paragraph" w:styleId="Salutation">
    <w:name w:val="Salutation"/>
    <w:basedOn w:val="Normal"/>
    <w:next w:val="Normal"/>
    <w:link w:val="SalutationChar"/>
    <w:rsid w:val="00D425ED"/>
  </w:style>
  <w:style w:type="character" w:customStyle="1" w:styleId="SalutationChar">
    <w:name w:val="Salutation Char"/>
    <w:basedOn w:val="DefaultParagraphFont"/>
    <w:link w:val="Salutation"/>
    <w:rsid w:val="00D425ED"/>
    <w:rPr>
      <w:rFonts w:ascii="Times New Roman" w:hAnsi="Times New Roman" w:cs="Times New Roman"/>
      <w:sz w:val="20"/>
      <w:szCs w:val="20"/>
      <w:lang w:val="en-GB"/>
    </w:rPr>
  </w:style>
  <w:style w:type="paragraph" w:styleId="Signature">
    <w:name w:val="Signature"/>
    <w:basedOn w:val="Normal"/>
    <w:link w:val="SignatureChar"/>
    <w:rsid w:val="00D425ED"/>
    <w:pPr>
      <w:ind w:left="4252"/>
    </w:pPr>
  </w:style>
  <w:style w:type="character" w:customStyle="1" w:styleId="SignatureChar">
    <w:name w:val="Signature Char"/>
    <w:basedOn w:val="DefaultParagraphFont"/>
    <w:link w:val="Signature"/>
    <w:rsid w:val="00D425ED"/>
    <w:rPr>
      <w:rFonts w:ascii="Times New Roman" w:hAnsi="Times New Roman" w:cs="Times New Roman"/>
      <w:sz w:val="20"/>
      <w:szCs w:val="20"/>
      <w:lang w:val="en-GB"/>
    </w:rPr>
  </w:style>
  <w:style w:type="paragraph" w:styleId="Subtitle">
    <w:name w:val="Subtitle"/>
    <w:basedOn w:val="Normal"/>
    <w:next w:val="Normal"/>
    <w:link w:val="SubtitleChar"/>
    <w:qFormat/>
    <w:rsid w:val="00D425ED"/>
    <w:pPr>
      <w:spacing w:after="720" w:line="240" w:lineRule="auto"/>
      <w:jc w:val="right"/>
    </w:pPr>
    <w:rPr>
      <w:rFonts w:ascii="Cambria" w:hAnsi="Cambria"/>
      <w:szCs w:val="22"/>
    </w:rPr>
  </w:style>
  <w:style w:type="character" w:customStyle="1" w:styleId="SubtitleChar">
    <w:name w:val="Subtitle Char"/>
    <w:basedOn w:val="DefaultParagraphFont"/>
    <w:link w:val="Subtitle"/>
    <w:rsid w:val="00D425ED"/>
    <w:rPr>
      <w:rFonts w:ascii="Cambria" w:hAnsi="Cambria" w:cs="Times New Roman"/>
      <w:sz w:val="22"/>
      <w:szCs w:val="22"/>
    </w:rPr>
  </w:style>
  <w:style w:type="character" w:styleId="PageNumber">
    <w:name w:val="page number"/>
    <w:basedOn w:val="DefaultParagraphFont"/>
    <w:rsid w:val="00D425ED"/>
    <w:rPr>
      <w:rFonts w:cs="Times New Roman"/>
    </w:rPr>
  </w:style>
  <w:style w:type="paragraph" w:customStyle="1" w:styleId="Cell">
    <w:name w:val="Cell"/>
    <w:basedOn w:val="Normal"/>
    <w:rsid w:val="00D425ED"/>
    <w:pPr>
      <w:spacing w:before="120" w:after="60"/>
      <w:jc w:val="left"/>
    </w:pPr>
    <w:rPr>
      <w:rFonts w:ascii="Arial" w:hAnsi="Arial"/>
      <w:sz w:val="16"/>
      <w:lang w:eastAsia="en-GB"/>
    </w:rPr>
  </w:style>
  <w:style w:type="paragraph" w:customStyle="1" w:styleId="LittleCell">
    <w:name w:val="LittleCell"/>
    <w:basedOn w:val="Normal"/>
    <w:rsid w:val="00D425ED"/>
    <w:pPr>
      <w:jc w:val="left"/>
    </w:pPr>
    <w:rPr>
      <w:rFonts w:ascii="Arial" w:hAnsi="Arial"/>
      <w:sz w:val="16"/>
      <w:lang w:eastAsia="en-GB"/>
    </w:rPr>
  </w:style>
  <w:style w:type="character" w:styleId="Hyperlink">
    <w:name w:val="Hyperlink"/>
    <w:basedOn w:val="DefaultParagraphFont"/>
    <w:uiPriority w:val="99"/>
    <w:rsid w:val="00D425ED"/>
    <w:rPr>
      <w:rFonts w:ascii="Times New Roman" w:hAnsi="Times New Roman" w:cs="Times New Roman"/>
      <w:b/>
      <w:color w:val="auto"/>
      <w:sz w:val="22"/>
      <w:u w:val="none"/>
      <w:vertAlign w:val="baseline"/>
    </w:rPr>
  </w:style>
  <w:style w:type="paragraph" w:customStyle="1" w:styleId="EUR023Level2">
    <w:name w:val="EUR023 Level2"/>
    <w:basedOn w:val="Normal"/>
    <w:link w:val="EUR023Level2Char"/>
    <w:qFormat/>
    <w:rsid w:val="00A55AA4"/>
    <w:pPr>
      <w:numPr>
        <w:ilvl w:val="1"/>
        <w:numId w:val="25"/>
      </w:numPr>
      <w:tabs>
        <w:tab w:val="left" w:pos="1418"/>
      </w:tabs>
      <w:spacing w:after="240" w:line="240" w:lineRule="auto"/>
      <w:ind w:left="0" w:firstLine="0"/>
    </w:pPr>
    <w:rPr>
      <w:rFonts w:asciiTheme="minorHAnsi" w:hAnsiTheme="minorHAnsi" w:cs="Arial"/>
      <w:szCs w:val="22"/>
    </w:rPr>
  </w:style>
  <w:style w:type="paragraph" w:customStyle="1" w:styleId="EUR023Level1">
    <w:name w:val="EUR023Level1"/>
    <w:basedOn w:val="EUR023Level2"/>
    <w:link w:val="EUR023Level1Char"/>
    <w:qFormat/>
    <w:rsid w:val="00D425ED"/>
    <w:pPr>
      <w:pageBreakBefore/>
      <w:numPr>
        <w:ilvl w:val="0"/>
      </w:numPr>
    </w:pPr>
  </w:style>
  <w:style w:type="character" w:customStyle="1" w:styleId="EUR023Level2Char">
    <w:name w:val="EUR023 Level2 Char"/>
    <w:basedOn w:val="DefaultParagraphFont"/>
    <w:link w:val="EUR023Level2"/>
    <w:rsid w:val="00A55AA4"/>
    <w:rPr>
      <w:rFonts w:asciiTheme="minorHAnsi" w:hAnsiTheme="minorHAnsi" w:cs="Arial"/>
      <w:szCs w:val="22"/>
      <w:lang w:val="en-US" w:eastAsia="en-US"/>
    </w:rPr>
  </w:style>
  <w:style w:type="paragraph" w:customStyle="1" w:styleId="EUR023bodynumbered">
    <w:name w:val="EUR023 body numbered"/>
    <w:basedOn w:val="Normal"/>
    <w:link w:val="EUR023bodynumberedChar"/>
    <w:qFormat/>
    <w:rsid w:val="00D425ED"/>
    <w:pPr>
      <w:numPr>
        <w:ilvl w:val="2"/>
        <w:numId w:val="25"/>
      </w:numPr>
      <w:spacing w:after="240"/>
    </w:pPr>
  </w:style>
  <w:style w:type="character" w:customStyle="1" w:styleId="EUR023Level1Char">
    <w:name w:val="EUR023Level1 Char"/>
    <w:basedOn w:val="EUR023Level2Char"/>
    <w:link w:val="EUR023Level1"/>
    <w:rsid w:val="00D425ED"/>
    <w:rPr>
      <w:rFonts w:ascii="Arial" w:hAnsi="Arial" w:cs="Arial"/>
      <w:smallCaps w:val="0"/>
      <w:szCs w:val="22"/>
      <w:lang w:val="en-US" w:eastAsia="en-US" w:bidi="ar-SA"/>
    </w:rPr>
  </w:style>
  <w:style w:type="character" w:customStyle="1" w:styleId="EUR023bodynumberedChar">
    <w:name w:val="EUR023 body numbered Char"/>
    <w:basedOn w:val="DefaultParagraphFont"/>
    <w:link w:val="EUR023bodynumbered"/>
    <w:rsid w:val="00D425ED"/>
    <w:rPr>
      <w:rFonts w:ascii="Calibri" w:hAnsi="Calibri"/>
      <w:lang w:val="en-US" w:eastAsia="en-US" w:bidi="ar-SA"/>
    </w:rPr>
  </w:style>
  <w:style w:type="paragraph" w:customStyle="1" w:styleId="EUR023abclist">
    <w:name w:val="EUR023 abc list"/>
    <w:basedOn w:val="EUR023bodynumbered"/>
    <w:rsid w:val="00D425ED"/>
    <w:pPr>
      <w:numPr>
        <w:ilvl w:val="0"/>
        <w:numId w:val="24"/>
      </w:numPr>
      <w:tabs>
        <w:tab w:val="num" w:pos="360"/>
      </w:tabs>
      <w:ind w:left="284" w:hanging="284"/>
    </w:pPr>
  </w:style>
  <w:style w:type="table" w:styleId="TableGrid">
    <w:name w:val="Table Grid"/>
    <w:basedOn w:val="TableNormal"/>
    <w:rsid w:val="00D425ED"/>
    <w:rPr>
      <w:lang w:val="en-GB"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D425ED"/>
    <w:pPr>
      <w:ind w:left="720"/>
      <w:contextualSpacing/>
    </w:pPr>
  </w:style>
  <w:style w:type="paragraph" w:styleId="TOC1">
    <w:name w:val="toc 1"/>
    <w:basedOn w:val="Normal"/>
    <w:next w:val="Normal"/>
    <w:autoRedefine/>
    <w:uiPriority w:val="39"/>
    <w:rsid w:val="00D425ED"/>
    <w:pPr>
      <w:tabs>
        <w:tab w:val="left" w:pos="426"/>
        <w:tab w:val="right" w:leader="dot" w:pos="9016"/>
      </w:tabs>
      <w:spacing w:after="100"/>
    </w:pPr>
  </w:style>
  <w:style w:type="paragraph" w:styleId="TOC2">
    <w:name w:val="toc 2"/>
    <w:basedOn w:val="Normal"/>
    <w:next w:val="Normal"/>
    <w:autoRedefine/>
    <w:semiHidden/>
    <w:rsid w:val="00D425ED"/>
    <w:pPr>
      <w:tabs>
        <w:tab w:val="left" w:pos="993"/>
        <w:tab w:val="right" w:leader="dot" w:pos="9016"/>
      </w:tabs>
      <w:spacing w:after="100"/>
      <w:ind w:left="426"/>
    </w:pPr>
  </w:style>
  <w:style w:type="paragraph" w:styleId="TOC3">
    <w:name w:val="toc 3"/>
    <w:basedOn w:val="Normal"/>
    <w:next w:val="Normal"/>
    <w:autoRedefine/>
    <w:semiHidden/>
    <w:rsid w:val="00D425ED"/>
    <w:pPr>
      <w:tabs>
        <w:tab w:val="left" w:pos="1560"/>
        <w:tab w:val="right" w:leader="dot" w:pos="9016"/>
      </w:tabs>
      <w:spacing w:after="100"/>
    </w:pPr>
  </w:style>
  <w:style w:type="character" w:styleId="Strong">
    <w:name w:val="Strong"/>
    <w:basedOn w:val="DefaultParagraphFont"/>
    <w:qFormat/>
    <w:rsid w:val="00D425ED"/>
    <w:rPr>
      <w:b/>
      <w:color w:val="C0504D"/>
    </w:rPr>
  </w:style>
  <w:style w:type="character" w:styleId="Emphasis">
    <w:name w:val="Emphasis"/>
    <w:basedOn w:val="DefaultParagraphFont"/>
    <w:qFormat/>
    <w:rsid w:val="00D425ED"/>
    <w:rPr>
      <w:b/>
      <w:i/>
      <w:spacing w:val="10"/>
    </w:rPr>
  </w:style>
  <w:style w:type="paragraph" w:styleId="NoSpacing">
    <w:name w:val="No Spacing"/>
    <w:basedOn w:val="Normal"/>
    <w:link w:val="NoSpacingChar"/>
    <w:qFormat/>
    <w:rsid w:val="00D425ED"/>
    <w:pPr>
      <w:spacing w:after="0" w:line="240" w:lineRule="auto"/>
    </w:pPr>
  </w:style>
  <w:style w:type="character" w:customStyle="1" w:styleId="NoSpacingChar">
    <w:name w:val="No Spacing Char"/>
    <w:basedOn w:val="DefaultParagraphFont"/>
    <w:link w:val="NoSpacing"/>
    <w:rsid w:val="00D425ED"/>
    <w:rPr>
      <w:rFonts w:cs="Times New Roman"/>
    </w:rPr>
  </w:style>
  <w:style w:type="paragraph" w:styleId="Quote">
    <w:name w:val="Quote"/>
    <w:basedOn w:val="Normal"/>
    <w:next w:val="Normal"/>
    <w:link w:val="QuoteChar"/>
    <w:qFormat/>
    <w:rsid w:val="00D425ED"/>
    <w:rPr>
      <w:i/>
    </w:rPr>
  </w:style>
  <w:style w:type="character" w:customStyle="1" w:styleId="QuoteChar">
    <w:name w:val="Quote Char"/>
    <w:basedOn w:val="DefaultParagraphFont"/>
    <w:link w:val="Quote"/>
    <w:rsid w:val="00D425ED"/>
    <w:rPr>
      <w:rFonts w:cs="Times New Roman"/>
      <w:i/>
    </w:rPr>
  </w:style>
  <w:style w:type="paragraph" w:styleId="IntenseQuote">
    <w:name w:val="Intense Quote"/>
    <w:basedOn w:val="Normal"/>
    <w:next w:val="Normal"/>
    <w:link w:val="IntenseQuoteChar"/>
    <w:qFormat/>
    <w:rsid w:val="00D425ED"/>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rPr>
  </w:style>
  <w:style w:type="character" w:customStyle="1" w:styleId="IntenseQuoteChar">
    <w:name w:val="Intense Quote Char"/>
    <w:basedOn w:val="DefaultParagraphFont"/>
    <w:link w:val="IntenseQuote"/>
    <w:rsid w:val="00D425ED"/>
    <w:rPr>
      <w:rFonts w:cs="Times New Roman"/>
      <w:b/>
      <w:i/>
      <w:color w:val="FFFFFF"/>
      <w:shd w:val="clear" w:color="auto" w:fill="C0504D"/>
    </w:rPr>
  </w:style>
  <w:style w:type="character" w:styleId="SubtleEmphasis">
    <w:name w:val="Subtle Emphasis"/>
    <w:qFormat/>
    <w:rsid w:val="00D425ED"/>
    <w:rPr>
      <w:i/>
    </w:rPr>
  </w:style>
  <w:style w:type="character" w:styleId="IntenseEmphasis">
    <w:name w:val="Intense Emphasis"/>
    <w:qFormat/>
    <w:rsid w:val="00D425ED"/>
    <w:rPr>
      <w:b/>
      <w:i/>
      <w:color w:val="C0504D"/>
      <w:spacing w:val="10"/>
    </w:rPr>
  </w:style>
  <w:style w:type="character" w:styleId="SubtleReference">
    <w:name w:val="Subtle Reference"/>
    <w:qFormat/>
    <w:rsid w:val="00D425ED"/>
    <w:rPr>
      <w:b/>
    </w:rPr>
  </w:style>
  <w:style w:type="character" w:styleId="IntenseReference">
    <w:name w:val="Intense Reference"/>
    <w:qFormat/>
    <w:rsid w:val="00D425ED"/>
    <w:rPr>
      <w:b/>
      <w:smallCaps/>
      <w:spacing w:val="5"/>
      <w:sz w:val="22"/>
      <w:u w:val="single"/>
    </w:rPr>
  </w:style>
  <w:style w:type="character" w:styleId="BookTitle">
    <w:name w:val="Book Title"/>
    <w:qFormat/>
    <w:rsid w:val="00D425ED"/>
    <w:rPr>
      <w:rFonts w:ascii="Cambria" w:hAnsi="Cambria"/>
      <w:i/>
      <w:sz w:val="20"/>
    </w:rPr>
  </w:style>
  <w:style w:type="paragraph" w:styleId="TOCHeading">
    <w:name w:val="TOC Heading"/>
    <w:basedOn w:val="Heading1"/>
    <w:next w:val="Normal"/>
    <w:qFormat/>
    <w:rsid w:val="00D425ED"/>
    <w:pPr>
      <w:outlineLvl w:val="9"/>
    </w:pPr>
  </w:style>
  <w:style w:type="paragraph" w:styleId="BalloonText">
    <w:name w:val="Balloon Text"/>
    <w:basedOn w:val="Normal"/>
    <w:link w:val="BalloonTextChar"/>
    <w:semiHidden/>
    <w:rsid w:val="00D425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D425ED"/>
    <w:rPr>
      <w:rFonts w:ascii="Tahoma" w:hAnsi="Tahoma" w:cs="Tahoma"/>
      <w:sz w:val="16"/>
      <w:szCs w:val="16"/>
    </w:rPr>
  </w:style>
  <w:style w:type="paragraph" w:customStyle="1" w:styleId="IcaoSoDTitle1Section">
    <w:name w:val="IcaoSoD Title1(Section)"/>
    <w:basedOn w:val="Normal"/>
    <w:next w:val="Normal"/>
    <w:rsid w:val="00D425ED"/>
    <w:pPr>
      <w:keepNext/>
      <w:numPr>
        <w:numId w:val="26"/>
      </w:numPr>
      <w:spacing w:before="120" w:after="240" w:line="240" w:lineRule="auto"/>
    </w:pPr>
    <w:rPr>
      <w:rFonts w:ascii="Times New Roman" w:hAnsi="Times New Roman"/>
      <w:b/>
      <w:sz w:val="22"/>
      <w:lang w:val="en-GB"/>
    </w:rPr>
  </w:style>
  <w:style w:type="character" w:styleId="CommentReference">
    <w:name w:val="annotation reference"/>
    <w:basedOn w:val="DefaultParagraphFont"/>
    <w:semiHidden/>
    <w:rsid w:val="00D425ED"/>
    <w:rPr>
      <w:sz w:val="16"/>
      <w:szCs w:val="16"/>
    </w:rPr>
  </w:style>
  <w:style w:type="paragraph" w:styleId="CommentSubject">
    <w:name w:val="annotation subject"/>
    <w:basedOn w:val="CommentText"/>
    <w:next w:val="CommentText"/>
    <w:semiHidden/>
    <w:rsid w:val="00D425E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aliases w:val="(alt L0)"/>
    <w:qFormat/>
    <w:rsid w:val="00D425ED"/>
    <w:pPr>
      <w:spacing w:after="200" w:line="276" w:lineRule="auto"/>
      <w:jc w:val="both"/>
    </w:pPr>
    <w:rPr>
      <w:lang w:val="en-US" w:eastAsia="en-US"/>
    </w:rPr>
  </w:style>
  <w:style w:type="paragraph" w:styleId="Heading1">
    <w:name w:val="heading 1"/>
    <w:basedOn w:val="Normal"/>
    <w:next w:val="Normal"/>
    <w:link w:val="Heading1Char"/>
    <w:qFormat/>
    <w:rsid w:val="00D425ED"/>
    <w:pPr>
      <w:spacing w:before="300" w:after="40"/>
      <w:jc w:val="left"/>
      <w:outlineLvl w:val="0"/>
    </w:pPr>
    <w:rPr>
      <w:smallCaps/>
      <w:spacing w:val="5"/>
      <w:sz w:val="32"/>
      <w:szCs w:val="32"/>
    </w:rPr>
  </w:style>
  <w:style w:type="paragraph" w:styleId="Heading2">
    <w:name w:val="heading 2"/>
    <w:basedOn w:val="Normal"/>
    <w:next w:val="Normal"/>
    <w:link w:val="Heading2Char"/>
    <w:qFormat/>
    <w:rsid w:val="00D425ED"/>
    <w:pPr>
      <w:spacing w:before="240" w:after="80"/>
      <w:jc w:val="left"/>
      <w:outlineLvl w:val="1"/>
    </w:pPr>
    <w:rPr>
      <w:smallCaps/>
      <w:spacing w:val="5"/>
      <w:sz w:val="28"/>
      <w:szCs w:val="28"/>
    </w:rPr>
  </w:style>
  <w:style w:type="paragraph" w:styleId="Heading3">
    <w:name w:val="heading 3"/>
    <w:basedOn w:val="Normal"/>
    <w:next w:val="Normal"/>
    <w:link w:val="Heading3Char"/>
    <w:qFormat/>
    <w:rsid w:val="00D425ED"/>
    <w:pPr>
      <w:spacing w:after="0"/>
      <w:jc w:val="left"/>
      <w:outlineLvl w:val="2"/>
    </w:pPr>
    <w:rPr>
      <w:smallCaps/>
      <w:spacing w:val="5"/>
      <w:sz w:val="24"/>
      <w:szCs w:val="24"/>
    </w:rPr>
  </w:style>
  <w:style w:type="paragraph" w:styleId="Heading4">
    <w:name w:val="heading 4"/>
    <w:basedOn w:val="Normal"/>
    <w:next w:val="Normal"/>
    <w:link w:val="Heading4Char"/>
    <w:uiPriority w:val="9"/>
    <w:qFormat/>
    <w:rsid w:val="00D425ED"/>
    <w:pPr>
      <w:spacing w:before="240" w:after="0"/>
      <w:jc w:val="left"/>
      <w:outlineLvl w:val="3"/>
    </w:pPr>
    <w:rPr>
      <w:smallCaps/>
      <w:spacing w:val="10"/>
      <w:sz w:val="22"/>
      <w:szCs w:val="22"/>
    </w:rPr>
  </w:style>
  <w:style w:type="paragraph" w:styleId="Heading5">
    <w:name w:val="heading 5"/>
    <w:basedOn w:val="Normal"/>
    <w:next w:val="Normal"/>
    <w:link w:val="Heading5Char"/>
    <w:qFormat/>
    <w:rsid w:val="00D425ED"/>
    <w:pPr>
      <w:spacing w:before="200" w:after="0"/>
      <w:jc w:val="left"/>
      <w:outlineLvl w:val="4"/>
    </w:pPr>
    <w:rPr>
      <w:smallCaps/>
      <w:color w:val="943634"/>
      <w:spacing w:val="10"/>
      <w:sz w:val="22"/>
      <w:szCs w:val="26"/>
    </w:rPr>
  </w:style>
  <w:style w:type="paragraph" w:styleId="Heading6">
    <w:name w:val="heading 6"/>
    <w:basedOn w:val="Normal"/>
    <w:next w:val="Normal"/>
    <w:link w:val="Heading6Char"/>
    <w:uiPriority w:val="9"/>
    <w:qFormat/>
    <w:rsid w:val="00D425ED"/>
    <w:pPr>
      <w:spacing w:after="0"/>
      <w:jc w:val="left"/>
      <w:outlineLvl w:val="5"/>
    </w:pPr>
    <w:rPr>
      <w:smallCaps/>
      <w:color w:val="C0504D"/>
      <w:spacing w:val="5"/>
      <w:sz w:val="22"/>
    </w:rPr>
  </w:style>
  <w:style w:type="paragraph" w:styleId="Heading7">
    <w:name w:val="heading 7"/>
    <w:basedOn w:val="Normal"/>
    <w:next w:val="Normal"/>
    <w:link w:val="Heading7Char"/>
    <w:uiPriority w:val="9"/>
    <w:qFormat/>
    <w:rsid w:val="00D425ED"/>
    <w:pPr>
      <w:spacing w:after="0"/>
      <w:jc w:val="left"/>
      <w:outlineLvl w:val="6"/>
    </w:pPr>
    <w:rPr>
      <w:b/>
      <w:smallCaps/>
      <w:color w:val="C0504D"/>
      <w:spacing w:val="10"/>
    </w:rPr>
  </w:style>
  <w:style w:type="paragraph" w:styleId="Heading8">
    <w:name w:val="heading 8"/>
    <w:basedOn w:val="Normal"/>
    <w:next w:val="Normal"/>
    <w:link w:val="Heading8Char"/>
    <w:uiPriority w:val="9"/>
    <w:qFormat/>
    <w:rsid w:val="00D425ED"/>
    <w:pPr>
      <w:spacing w:after="0"/>
      <w:jc w:val="left"/>
      <w:outlineLvl w:val="7"/>
    </w:pPr>
    <w:rPr>
      <w:b/>
      <w:i/>
      <w:smallCaps/>
      <w:color w:val="943634"/>
    </w:rPr>
  </w:style>
  <w:style w:type="paragraph" w:styleId="Heading9">
    <w:name w:val="heading 9"/>
    <w:basedOn w:val="Normal"/>
    <w:next w:val="Normal"/>
    <w:link w:val="Heading9Char"/>
    <w:uiPriority w:val="9"/>
    <w:qFormat/>
    <w:rsid w:val="00D425ED"/>
    <w:pPr>
      <w:spacing w:after="0"/>
      <w:jc w:val="left"/>
      <w:outlineLvl w:val="8"/>
    </w:pPr>
    <w:rPr>
      <w:b/>
      <w:i/>
      <w:smallCaps/>
      <w:color w:val="6224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25ED"/>
    <w:rPr>
      <w:rFonts w:cs="Times New Roman"/>
      <w:smallCaps/>
      <w:spacing w:val="5"/>
      <w:sz w:val="32"/>
      <w:szCs w:val="32"/>
    </w:rPr>
  </w:style>
  <w:style w:type="character" w:customStyle="1" w:styleId="Heading2Char">
    <w:name w:val="Heading 2 Char"/>
    <w:basedOn w:val="DefaultParagraphFont"/>
    <w:link w:val="Heading2"/>
    <w:rsid w:val="00D425ED"/>
    <w:rPr>
      <w:rFonts w:cs="Times New Roman"/>
      <w:smallCaps/>
      <w:spacing w:val="5"/>
      <w:sz w:val="28"/>
      <w:szCs w:val="28"/>
    </w:rPr>
  </w:style>
  <w:style w:type="character" w:customStyle="1" w:styleId="Heading3Char">
    <w:name w:val="Heading 3 Char"/>
    <w:basedOn w:val="DefaultParagraphFont"/>
    <w:link w:val="Heading3"/>
    <w:rsid w:val="00D425ED"/>
    <w:rPr>
      <w:rFonts w:cs="Times New Roman"/>
      <w:smallCaps/>
      <w:spacing w:val="5"/>
      <w:sz w:val="24"/>
      <w:szCs w:val="24"/>
    </w:rPr>
  </w:style>
  <w:style w:type="character" w:customStyle="1" w:styleId="Heading4Char">
    <w:name w:val="Heading 4 Char"/>
    <w:basedOn w:val="DefaultParagraphFont"/>
    <w:link w:val="Heading4"/>
    <w:rsid w:val="00D425ED"/>
    <w:rPr>
      <w:rFonts w:cs="Times New Roman"/>
      <w:smallCaps/>
      <w:spacing w:val="10"/>
      <w:sz w:val="22"/>
      <w:szCs w:val="22"/>
    </w:rPr>
  </w:style>
  <w:style w:type="character" w:customStyle="1" w:styleId="Heading5Char">
    <w:name w:val="Heading 5 Char"/>
    <w:basedOn w:val="DefaultParagraphFont"/>
    <w:link w:val="Heading5"/>
    <w:rsid w:val="00D425ED"/>
    <w:rPr>
      <w:rFonts w:cs="Times New Roman"/>
      <w:smallCaps/>
      <w:color w:val="943634"/>
      <w:spacing w:val="10"/>
      <w:sz w:val="26"/>
      <w:szCs w:val="26"/>
    </w:rPr>
  </w:style>
  <w:style w:type="character" w:customStyle="1" w:styleId="Heading6Char">
    <w:name w:val="Heading 6 Char"/>
    <w:basedOn w:val="DefaultParagraphFont"/>
    <w:link w:val="Heading6"/>
    <w:rsid w:val="00D425ED"/>
    <w:rPr>
      <w:rFonts w:cs="Times New Roman"/>
      <w:smallCaps/>
      <w:color w:val="C0504D"/>
      <w:spacing w:val="5"/>
      <w:sz w:val="22"/>
    </w:rPr>
  </w:style>
  <w:style w:type="character" w:customStyle="1" w:styleId="Heading7Char">
    <w:name w:val="Heading 7 Char"/>
    <w:basedOn w:val="DefaultParagraphFont"/>
    <w:link w:val="Heading7"/>
    <w:rsid w:val="00D425ED"/>
    <w:rPr>
      <w:rFonts w:cs="Times New Roman"/>
      <w:b/>
      <w:smallCaps/>
      <w:color w:val="C0504D"/>
      <w:spacing w:val="10"/>
    </w:rPr>
  </w:style>
  <w:style w:type="character" w:customStyle="1" w:styleId="Heading8Char">
    <w:name w:val="Heading 8 Char"/>
    <w:basedOn w:val="DefaultParagraphFont"/>
    <w:link w:val="Heading8"/>
    <w:rsid w:val="00D425ED"/>
    <w:rPr>
      <w:rFonts w:cs="Times New Roman"/>
      <w:b/>
      <w:i/>
      <w:smallCaps/>
      <w:color w:val="943634"/>
    </w:rPr>
  </w:style>
  <w:style w:type="character" w:customStyle="1" w:styleId="Heading9Char">
    <w:name w:val="Heading 9 Char"/>
    <w:basedOn w:val="DefaultParagraphFont"/>
    <w:link w:val="Heading9"/>
    <w:rsid w:val="00D425ED"/>
    <w:rPr>
      <w:rFonts w:cs="Times New Roman"/>
      <w:b/>
      <w:i/>
      <w:smallCaps/>
      <w:color w:val="622423"/>
    </w:rPr>
  </w:style>
  <w:style w:type="paragraph" w:customStyle="1" w:styleId="Level1altL1">
    <w:name w:val="§ Level 1 (alt L1)"/>
    <w:basedOn w:val="Normal"/>
    <w:rsid w:val="00D425ED"/>
    <w:pPr>
      <w:numPr>
        <w:numId w:val="22"/>
      </w:numPr>
      <w:tabs>
        <w:tab w:val="clear" w:pos="360"/>
        <w:tab w:val="left" w:pos="1418"/>
      </w:tabs>
      <w:spacing w:after="240"/>
    </w:pPr>
  </w:style>
  <w:style w:type="paragraph" w:styleId="Title">
    <w:name w:val="Title"/>
    <w:aliases w:val="(alt LT)"/>
    <w:basedOn w:val="Normal"/>
    <w:next w:val="Normal"/>
    <w:link w:val="TitleChar"/>
    <w:qFormat/>
    <w:rsid w:val="00D425ED"/>
    <w:pPr>
      <w:pBdr>
        <w:top w:val="single" w:sz="12" w:space="1" w:color="C0504D"/>
      </w:pBdr>
      <w:spacing w:line="240" w:lineRule="auto"/>
      <w:jc w:val="right"/>
    </w:pPr>
    <w:rPr>
      <w:smallCaps/>
      <w:sz w:val="48"/>
      <w:szCs w:val="48"/>
    </w:rPr>
  </w:style>
  <w:style w:type="character" w:customStyle="1" w:styleId="TitleChar">
    <w:name w:val="Title Char"/>
    <w:aliases w:val="(alt LT) Char"/>
    <w:basedOn w:val="DefaultParagraphFont"/>
    <w:link w:val="Title"/>
    <w:rsid w:val="00D425ED"/>
    <w:rPr>
      <w:rFonts w:cs="Times New Roman"/>
      <w:smallCaps/>
      <w:sz w:val="48"/>
      <w:szCs w:val="48"/>
    </w:rPr>
  </w:style>
  <w:style w:type="paragraph" w:customStyle="1" w:styleId="Level2altL2">
    <w:name w:val="§ Level 2 (alt L2)"/>
    <w:basedOn w:val="Level1altL1"/>
    <w:rsid w:val="00D425ED"/>
    <w:pPr>
      <w:numPr>
        <w:ilvl w:val="1"/>
      </w:numPr>
      <w:tabs>
        <w:tab w:val="num" w:pos="926"/>
      </w:tabs>
      <w:ind w:left="926" w:hanging="360"/>
    </w:pPr>
  </w:style>
  <w:style w:type="paragraph" w:customStyle="1" w:styleId="Level3altL3">
    <w:name w:val="§ Level 3 (alt L3)"/>
    <w:basedOn w:val="Level2altL2"/>
    <w:rsid w:val="00D425ED"/>
    <w:pPr>
      <w:numPr>
        <w:ilvl w:val="2"/>
      </w:numPr>
      <w:tabs>
        <w:tab w:val="clear" w:pos="720"/>
      </w:tabs>
    </w:pPr>
  </w:style>
  <w:style w:type="paragraph" w:customStyle="1" w:styleId="Levelialti">
    <w:name w:val="§ Level i (alt i)"/>
    <w:basedOn w:val="Levelaalta"/>
    <w:rsid w:val="00D425ED"/>
    <w:pPr>
      <w:numPr>
        <w:numId w:val="23"/>
      </w:numPr>
    </w:pPr>
  </w:style>
  <w:style w:type="paragraph" w:customStyle="1" w:styleId="Levelaalta">
    <w:name w:val="§ Level a (alt a)"/>
    <w:basedOn w:val="BodyTextIndent"/>
    <w:rsid w:val="00D425ED"/>
    <w:pPr>
      <w:spacing w:after="240" w:line="276" w:lineRule="auto"/>
    </w:pPr>
  </w:style>
  <w:style w:type="paragraph" w:styleId="BodyTextIndent">
    <w:name w:val="Body Text Indent"/>
    <w:basedOn w:val="Normal"/>
    <w:link w:val="BodyTextIndentChar1"/>
    <w:rsid w:val="00D425ED"/>
    <w:pPr>
      <w:spacing w:after="120" w:line="480" w:lineRule="auto"/>
    </w:pPr>
  </w:style>
  <w:style w:type="character" w:customStyle="1" w:styleId="BodyTextIndentChar">
    <w:name w:val="Body Text Indent Char"/>
    <w:basedOn w:val="DefaultParagraphFont"/>
    <w:rsid w:val="00D425ED"/>
    <w:rPr>
      <w:rFonts w:ascii="Times New Roman" w:hAnsi="Times New Roman" w:cs="Times New Roman"/>
      <w:sz w:val="20"/>
      <w:szCs w:val="20"/>
      <w:lang w:val="en-GB"/>
    </w:rPr>
  </w:style>
  <w:style w:type="paragraph" w:customStyle="1" w:styleId="Levelbulletsaltb">
    <w:name w:val="§ Level bullets (alt b)"/>
    <w:basedOn w:val="Normal"/>
    <w:rsid w:val="00D425ED"/>
    <w:pPr>
      <w:numPr>
        <w:numId w:val="20"/>
      </w:numPr>
      <w:tabs>
        <w:tab w:val="clear" w:pos="360"/>
      </w:tabs>
      <w:spacing w:after="240"/>
      <w:ind w:left="2127"/>
    </w:pPr>
  </w:style>
  <w:style w:type="paragraph" w:styleId="ListContinue">
    <w:name w:val="List Continue"/>
    <w:basedOn w:val="Normal"/>
    <w:rsid w:val="00D425ED"/>
    <w:pPr>
      <w:spacing w:after="120"/>
      <w:ind w:left="283"/>
    </w:pPr>
  </w:style>
  <w:style w:type="character" w:customStyle="1" w:styleId="EndnoteTextChar">
    <w:name w:val="Endnote Text Char"/>
    <w:basedOn w:val="DefaultParagraphFont"/>
    <w:link w:val="EndnoteText"/>
    <w:semiHidden/>
    <w:rsid w:val="00D425ED"/>
    <w:rPr>
      <w:rFonts w:ascii="Times New Roman Italic" w:hAnsi="Times New Roman Italic" w:cs="Times New Roman"/>
      <w:i/>
      <w:sz w:val="20"/>
      <w:szCs w:val="20"/>
      <w:lang w:val="en-GB"/>
    </w:rPr>
  </w:style>
  <w:style w:type="paragraph" w:styleId="EndnoteText">
    <w:name w:val="endnote text"/>
    <w:basedOn w:val="Normal"/>
    <w:link w:val="EndnoteTextChar"/>
    <w:semiHidden/>
    <w:rsid w:val="00D425ED"/>
    <w:rPr>
      <w:rFonts w:ascii="Times New Roman Italic" w:hAnsi="Times New Roman Italic"/>
      <w:i/>
    </w:rPr>
  </w:style>
  <w:style w:type="paragraph" w:styleId="Header">
    <w:name w:val="header"/>
    <w:basedOn w:val="Normal"/>
    <w:link w:val="HeaderChar"/>
    <w:rsid w:val="00D425ED"/>
    <w:pPr>
      <w:tabs>
        <w:tab w:val="center" w:pos="4820"/>
        <w:tab w:val="right" w:pos="9639"/>
      </w:tabs>
    </w:pPr>
  </w:style>
  <w:style w:type="character" w:customStyle="1" w:styleId="HeaderChar">
    <w:name w:val="Header Char"/>
    <w:basedOn w:val="DefaultParagraphFont"/>
    <w:link w:val="Header"/>
    <w:rsid w:val="00D425ED"/>
    <w:rPr>
      <w:rFonts w:ascii="Times New Roman" w:hAnsi="Times New Roman" w:cs="Times New Roman"/>
      <w:sz w:val="20"/>
      <w:szCs w:val="20"/>
      <w:lang w:val="en-GB"/>
    </w:rPr>
  </w:style>
  <w:style w:type="paragraph" w:styleId="Footer">
    <w:name w:val="footer"/>
    <w:basedOn w:val="Normal"/>
    <w:link w:val="FooterChar"/>
    <w:rsid w:val="00D425ED"/>
    <w:pPr>
      <w:tabs>
        <w:tab w:val="center" w:pos="4820"/>
        <w:tab w:val="right" w:pos="9639"/>
      </w:tabs>
    </w:pPr>
  </w:style>
  <w:style w:type="character" w:customStyle="1" w:styleId="FooterChar">
    <w:name w:val="Footer Char"/>
    <w:basedOn w:val="DefaultParagraphFont"/>
    <w:link w:val="Footer"/>
    <w:rsid w:val="00D425ED"/>
    <w:rPr>
      <w:rFonts w:ascii="Times New Roman" w:hAnsi="Times New Roman" w:cs="Times New Roman"/>
      <w:sz w:val="20"/>
      <w:szCs w:val="20"/>
      <w:lang w:val="en-GB"/>
    </w:rPr>
  </w:style>
  <w:style w:type="paragraph" w:styleId="BlockText">
    <w:name w:val="Block Text"/>
    <w:basedOn w:val="Normal"/>
    <w:rsid w:val="00D425ED"/>
    <w:pPr>
      <w:spacing w:after="120"/>
      <w:ind w:left="1440" w:right="1440"/>
    </w:pPr>
  </w:style>
  <w:style w:type="paragraph" w:styleId="BodyText">
    <w:name w:val="Body Text"/>
    <w:basedOn w:val="Normal"/>
    <w:link w:val="BodyTextChar"/>
    <w:rsid w:val="00D425ED"/>
    <w:pPr>
      <w:spacing w:after="120"/>
    </w:pPr>
  </w:style>
  <w:style w:type="character" w:customStyle="1" w:styleId="BodyTextChar">
    <w:name w:val="Body Text Char"/>
    <w:basedOn w:val="DefaultParagraphFont"/>
    <w:link w:val="BodyText"/>
    <w:rsid w:val="00D425ED"/>
    <w:rPr>
      <w:rFonts w:ascii="Times New Roman" w:hAnsi="Times New Roman" w:cs="Times New Roman"/>
      <w:sz w:val="20"/>
      <w:szCs w:val="20"/>
      <w:lang w:val="en-GB"/>
    </w:rPr>
  </w:style>
  <w:style w:type="character" w:customStyle="1" w:styleId="BodyTextIndentChar1">
    <w:name w:val="Body Text Indent Char1"/>
    <w:basedOn w:val="DefaultParagraphFont"/>
    <w:link w:val="BodyTextIndent"/>
    <w:rsid w:val="00D425ED"/>
    <w:rPr>
      <w:rFonts w:ascii="Times New Roman" w:hAnsi="Times New Roman" w:cs="Times New Roman"/>
      <w:sz w:val="20"/>
      <w:szCs w:val="20"/>
      <w:lang w:val="en-GB"/>
    </w:rPr>
  </w:style>
  <w:style w:type="paragraph" w:styleId="BodyText3">
    <w:name w:val="Body Text 3"/>
    <w:basedOn w:val="Normal"/>
    <w:link w:val="BodyText3Char"/>
    <w:rsid w:val="00D425ED"/>
    <w:pPr>
      <w:spacing w:after="120"/>
    </w:pPr>
    <w:rPr>
      <w:sz w:val="16"/>
      <w:szCs w:val="16"/>
    </w:rPr>
  </w:style>
  <w:style w:type="character" w:customStyle="1" w:styleId="BodyText3Char">
    <w:name w:val="Body Text 3 Char"/>
    <w:basedOn w:val="DefaultParagraphFont"/>
    <w:link w:val="BodyText3"/>
    <w:rsid w:val="00D425ED"/>
    <w:rPr>
      <w:rFonts w:ascii="Times New Roman" w:hAnsi="Times New Roman" w:cs="Times New Roman"/>
      <w:sz w:val="16"/>
      <w:szCs w:val="16"/>
      <w:lang w:val="en-GB"/>
    </w:rPr>
  </w:style>
  <w:style w:type="paragraph" w:styleId="BodyTextFirstIndent">
    <w:name w:val="Body Text First Indent"/>
    <w:basedOn w:val="BodyText"/>
    <w:link w:val="BodyTextFirstIndentChar"/>
    <w:rsid w:val="00D425ED"/>
    <w:pPr>
      <w:ind w:firstLine="210"/>
    </w:pPr>
  </w:style>
  <w:style w:type="character" w:customStyle="1" w:styleId="BodyTextFirstIndentChar">
    <w:name w:val="Body Text First Indent Char"/>
    <w:basedOn w:val="BodyTextChar"/>
    <w:link w:val="BodyTextFirstIndent"/>
    <w:rsid w:val="00D425ED"/>
    <w:rPr>
      <w:rFonts w:ascii="Times New Roman" w:hAnsi="Times New Roman" w:cs="Times New Roman"/>
      <w:sz w:val="20"/>
      <w:szCs w:val="20"/>
      <w:lang w:val="en-GB"/>
    </w:rPr>
  </w:style>
  <w:style w:type="paragraph" w:styleId="BodyTextFirstIndent2">
    <w:name w:val="Body Text First Indent 2"/>
    <w:basedOn w:val="BodyTextIndent"/>
    <w:link w:val="BodyTextFirstIndent2Char"/>
    <w:rsid w:val="00D425ED"/>
    <w:pPr>
      <w:spacing w:line="276" w:lineRule="auto"/>
      <w:ind w:left="283" w:firstLine="210"/>
    </w:pPr>
  </w:style>
  <w:style w:type="character" w:customStyle="1" w:styleId="BodyTextFirstIndent2Char">
    <w:name w:val="Body Text First Indent 2 Char"/>
    <w:basedOn w:val="BodyTextIndentChar"/>
    <w:link w:val="BodyTextFirstIndent2"/>
    <w:rsid w:val="00D425ED"/>
    <w:rPr>
      <w:rFonts w:ascii="Times New Roman" w:hAnsi="Times New Roman" w:cs="Times New Roman"/>
      <w:sz w:val="20"/>
      <w:szCs w:val="20"/>
      <w:lang w:val="en-GB"/>
    </w:rPr>
  </w:style>
  <w:style w:type="paragraph" w:styleId="BodyTextIndent2">
    <w:name w:val="Body Text Indent 2"/>
    <w:basedOn w:val="Normal"/>
    <w:link w:val="BodyTextIndent2Char"/>
    <w:rsid w:val="00D425ED"/>
    <w:pPr>
      <w:spacing w:after="120" w:line="480" w:lineRule="auto"/>
      <w:ind w:left="283"/>
    </w:pPr>
  </w:style>
  <w:style w:type="character" w:customStyle="1" w:styleId="BodyTextIndent2Char">
    <w:name w:val="Body Text Indent 2 Char"/>
    <w:basedOn w:val="DefaultParagraphFont"/>
    <w:link w:val="BodyTextIndent2"/>
    <w:rsid w:val="00D425ED"/>
    <w:rPr>
      <w:rFonts w:ascii="Times New Roman" w:hAnsi="Times New Roman" w:cs="Times New Roman"/>
      <w:sz w:val="20"/>
      <w:szCs w:val="20"/>
      <w:lang w:val="en-GB"/>
    </w:rPr>
  </w:style>
  <w:style w:type="paragraph" w:styleId="BodyTextIndent3">
    <w:name w:val="Body Text Indent 3"/>
    <w:basedOn w:val="Normal"/>
    <w:link w:val="BodyTextIndent3Char"/>
    <w:rsid w:val="00D425ED"/>
    <w:pPr>
      <w:spacing w:after="120"/>
      <w:ind w:left="283"/>
    </w:pPr>
    <w:rPr>
      <w:sz w:val="16"/>
      <w:szCs w:val="16"/>
    </w:rPr>
  </w:style>
  <w:style w:type="character" w:customStyle="1" w:styleId="BodyTextIndent3Char">
    <w:name w:val="Body Text Indent 3 Char"/>
    <w:basedOn w:val="DefaultParagraphFont"/>
    <w:link w:val="BodyTextIndent3"/>
    <w:rsid w:val="00D425ED"/>
    <w:rPr>
      <w:rFonts w:ascii="Times New Roman" w:hAnsi="Times New Roman" w:cs="Times New Roman"/>
      <w:sz w:val="16"/>
      <w:szCs w:val="16"/>
      <w:lang w:val="en-GB"/>
    </w:rPr>
  </w:style>
  <w:style w:type="paragraph" w:styleId="Caption">
    <w:name w:val="caption"/>
    <w:basedOn w:val="Normal"/>
    <w:next w:val="Normal"/>
    <w:qFormat/>
    <w:rsid w:val="00D425ED"/>
    <w:rPr>
      <w:b/>
      <w:bCs/>
      <w:caps/>
      <w:sz w:val="16"/>
      <w:szCs w:val="18"/>
    </w:rPr>
  </w:style>
  <w:style w:type="paragraph" w:styleId="Closing">
    <w:name w:val="Closing"/>
    <w:basedOn w:val="Normal"/>
    <w:link w:val="ClosingChar"/>
    <w:rsid w:val="00D425ED"/>
    <w:pPr>
      <w:ind w:left="4252"/>
    </w:pPr>
  </w:style>
  <w:style w:type="character" w:customStyle="1" w:styleId="ClosingChar">
    <w:name w:val="Closing Char"/>
    <w:basedOn w:val="DefaultParagraphFont"/>
    <w:link w:val="Closing"/>
    <w:rsid w:val="00D425ED"/>
    <w:rPr>
      <w:rFonts w:ascii="Times New Roman" w:hAnsi="Times New Roman" w:cs="Times New Roman"/>
      <w:sz w:val="20"/>
      <w:szCs w:val="20"/>
      <w:lang w:val="en-GB"/>
    </w:rPr>
  </w:style>
  <w:style w:type="character" w:customStyle="1" w:styleId="CommentTextChar">
    <w:name w:val="Comment Text Char"/>
    <w:basedOn w:val="DefaultParagraphFont"/>
    <w:link w:val="CommentText"/>
    <w:semiHidden/>
    <w:rsid w:val="00D425ED"/>
    <w:rPr>
      <w:rFonts w:ascii="Times New Roman" w:hAnsi="Times New Roman" w:cs="Times New Roman"/>
      <w:sz w:val="20"/>
      <w:szCs w:val="20"/>
      <w:lang w:val="en-GB"/>
    </w:rPr>
  </w:style>
  <w:style w:type="paragraph" w:styleId="CommentText">
    <w:name w:val="annotation text"/>
    <w:basedOn w:val="Normal"/>
    <w:link w:val="CommentTextChar"/>
    <w:semiHidden/>
    <w:rsid w:val="00D425ED"/>
  </w:style>
  <w:style w:type="paragraph" w:styleId="Date">
    <w:name w:val="Date"/>
    <w:basedOn w:val="Normal"/>
    <w:next w:val="Normal"/>
    <w:link w:val="DateChar"/>
    <w:rsid w:val="00D425ED"/>
  </w:style>
  <w:style w:type="character" w:customStyle="1" w:styleId="DateChar">
    <w:name w:val="Date Char"/>
    <w:basedOn w:val="DefaultParagraphFont"/>
    <w:link w:val="Date"/>
    <w:rsid w:val="00D425ED"/>
    <w:rPr>
      <w:rFonts w:ascii="Times New Roman" w:hAnsi="Times New Roman" w:cs="Times New Roman"/>
      <w:sz w:val="20"/>
      <w:szCs w:val="20"/>
      <w:lang w:val="en-GB"/>
    </w:rPr>
  </w:style>
  <w:style w:type="character" w:customStyle="1" w:styleId="DocumentMapChar">
    <w:name w:val="Document Map Char"/>
    <w:basedOn w:val="DefaultParagraphFont"/>
    <w:link w:val="DocumentMap"/>
    <w:semiHidden/>
    <w:rsid w:val="00D425ED"/>
    <w:rPr>
      <w:rFonts w:ascii="Tahoma" w:hAnsi="Tahoma" w:cs="Tahoma"/>
      <w:sz w:val="20"/>
      <w:szCs w:val="20"/>
      <w:shd w:val="clear" w:color="auto" w:fill="000080"/>
      <w:lang w:val="en-GB"/>
    </w:rPr>
  </w:style>
  <w:style w:type="paragraph" w:styleId="DocumentMap">
    <w:name w:val="Document Map"/>
    <w:basedOn w:val="Normal"/>
    <w:link w:val="DocumentMapChar"/>
    <w:semiHidden/>
    <w:rsid w:val="00D425ED"/>
    <w:pPr>
      <w:shd w:val="clear" w:color="auto" w:fill="000080"/>
    </w:pPr>
    <w:rPr>
      <w:rFonts w:ascii="Tahoma" w:hAnsi="Tahoma" w:cs="Tahoma"/>
    </w:rPr>
  </w:style>
  <w:style w:type="paragraph" w:styleId="E-mailSignature">
    <w:name w:val="E-mail Signature"/>
    <w:basedOn w:val="Normal"/>
    <w:link w:val="E-mailSignatureChar"/>
    <w:rsid w:val="00D425ED"/>
  </w:style>
  <w:style w:type="character" w:customStyle="1" w:styleId="E-mailSignatureChar">
    <w:name w:val="E-mail Signature Char"/>
    <w:basedOn w:val="DefaultParagraphFont"/>
    <w:link w:val="E-mailSignature"/>
    <w:rsid w:val="00D425ED"/>
    <w:rPr>
      <w:rFonts w:ascii="Times New Roman" w:hAnsi="Times New Roman" w:cs="Times New Roman"/>
      <w:sz w:val="20"/>
      <w:szCs w:val="20"/>
      <w:lang w:val="en-GB"/>
    </w:rPr>
  </w:style>
  <w:style w:type="paragraph" w:styleId="EnvelopeAddress">
    <w:name w:val="envelope address"/>
    <w:basedOn w:val="Normal"/>
    <w:rsid w:val="00D425ED"/>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D425ED"/>
    <w:rPr>
      <w:rFonts w:ascii="Arial" w:hAnsi="Arial" w:cs="Arial"/>
    </w:rPr>
  </w:style>
  <w:style w:type="character" w:customStyle="1" w:styleId="FootnoteTextChar">
    <w:name w:val="Footnote Text Char"/>
    <w:basedOn w:val="DefaultParagraphFont"/>
    <w:link w:val="FootnoteText"/>
    <w:semiHidden/>
    <w:rsid w:val="00D425ED"/>
    <w:rPr>
      <w:rFonts w:ascii="Times New Roman" w:hAnsi="Times New Roman" w:cs="Times New Roman"/>
      <w:sz w:val="20"/>
      <w:szCs w:val="20"/>
      <w:lang w:val="en-GB"/>
    </w:rPr>
  </w:style>
  <w:style w:type="paragraph" w:styleId="FootnoteText">
    <w:name w:val="footnote text"/>
    <w:basedOn w:val="Normal"/>
    <w:link w:val="FootnoteTextChar"/>
    <w:semiHidden/>
    <w:rsid w:val="00D425ED"/>
  </w:style>
  <w:style w:type="paragraph" w:styleId="HTMLAddress">
    <w:name w:val="HTML Address"/>
    <w:basedOn w:val="Normal"/>
    <w:link w:val="HTMLAddressChar"/>
    <w:rsid w:val="00D425ED"/>
    <w:rPr>
      <w:i/>
      <w:iCs/>
    </w:rPr>
  </w:style>
  <w:style w:type="character" w:customStyle="1" w:styleId="HTMLAddressChar">
    <w:name w:val="HTML Address Char"/>
    <w:basedOn w:val="DefaultParagraphFont"/>
    <w:link w:val="HTMLAddress"/>
    <w:rsid w:val="00D425ED"/>
    <w:rPr>
      <w:rFonts w:ascii="Times New Roman" w:hAnsi="Times New Roman" w:cs="Times New Roman"/>
      <w:i/>
      <w:iCs/>
      <w:sz w:val="20"/>
      <w:szCs w:val="20"/>
      <w:lang w:val="en-GB"/>
    </w:rPr>
  </w:style>
  <w:style w:type="paragraph" w:styleId="HTMLPreformatted">
    <w:name w:val="HTML Preformatted"/>
    <w:basedOn w:val="Normal"/>
    <w:link w:val="HTMLPreformattedChar"/>
    <w:rsid w:val="00D425ED"/>
    <w:rPr>
      <w:rFonts w:ascii="Courier New" w:hAnsi="Courier New" w:cs="Courier New"/>
    </w:rPr>
  </w:style>
  <w:style w:type="character" w:customStyle="1" w:styleId="HTMLPreformattedChar">
    <w:name w:val="HTML Preformatted Char"/>
    <w:basedOn w:val="DefaultParagraphFont"/>
    <w:link w:val="HTMLPreformatted"/>
    <w:rsid w:val="00D425ED"/>
    <w:rPr>
      <w:rFonts w:ascii="Courier New" w:hAnsi="Courier New" w:cs="Courier New"/>
      <w:sz w:val="20"/>
      <w:szCs w:val="20"/>
      <w:lang w:val="en-GB"/>
    </w:rPr>
  </w:style>
  <w:style w:type="paragraph" w:styleId="List">
    <w:name w:val="List"/>
    <w:basedOn w:val="Normal"/>
    <w:rsid w:val="00D425ED"/>
    <w:pPr>
      <w:ind w:left="283" w:hanging="283"/>
    </w:pPr>
  </w:style>
  <w:style w:type="paragraph" w:styleId="List2">
    <w:name w:val="List 2"/>
    <w:basedOn w:val="Normal"/>
    <w:rsid w:val="00D425ED"/>
    <w:pPr>
      <w:ind w:left="566" w:hanging="283"/>
    </w:pPr>
  </w:style>
  <w:style w:type="paragraph" w:styleId="List3">
    <w:name w:val="List 3"/>
    <w:basedOn w:val="Normal"/>
    <w:rsid w:val="00D425ED"/>
    <w:pPr>
      <w:ind w:left="849" w:hanging="283"/>
    </w:pPr>
  </w:style>
  <w:style w:type="paragraph" w:styleId="List4">
    <w:name w:val="List 4"/>
    <w:basedOn w:val="Normal"/>
    <w:rsid w:val="00D425ED"/>
    <w:pPr>
      <w:ind w:left="1132" w:hanging="283"/>
    </w:pPr>
  </w:style>
  <w:style w:type="paragraph" w:styleId="List5">
    <w:name w:val="List 5"/>
    <w:basedOn w:val="Normal"/>
    <w:rsid w:val="00D425ED"/>
    <w:pPr>
      <w:ind w:left="1415" w:hanging="283"/>
    </w:pPr>
  </w:style>
  <w:style w:type="paragraph" w:styleId="ListBullet">
    <w:name w:val="List Bullet"/>
    <w:basedOn w:val="Normal"/>
    <w:autoRedefine/>
    <w:rsid w:val="00D425ED"/>
    <w:pPr>
      <w:numPr>
        <w:numId w:val="5"/>
      </w:numPr>
      <w:tabs>
        <w:tab w:val="clear" w:pos="1492"/>
        <w:tab w:val="num" w:pos="360"/>
      </w:tabs>
      <w:ind w:left="360"/>
    </w:pPr>
  </w:style>
  <w:style w:type="paragraph" w:styleId="ListBullet2">
    <w:name w:val="List Bullet 2"/>
    <w:basedOn w:val="Normal"/>
    <w:autoRedefine/>
    <w:rsid w:val="00D425ED"/>
    <w:pPr>
      <w:numPr>
        <w:numId w:val="6"/>
      </w:numPr>
      <w:tabs>
        <w:tab w:val="clear" w:pos="360"/>
        <w:tab w:val="num" w:pos="643"/>
      </w:tabs>
      <w:ind w:left="643"/>
    </w:pPr>
  </w:style>
  <w:style w:type="paragraph" w:styleId="ListBullet3">
    <w:name w:val="List Bullet 3"/>
    <w:basedOn w:val="Normal"/>
    <w:autoRedefine/>
    <w:rsid w:val="00D425ED"/>
    <w:pPr>
      <w:numPr>
        <w:numId w:val="7"/>
      </w:numPr>
      <w:tabs>
        <w:tab w:val="clear" w:pos="643"/>
        <w:tab w:val="num" w:pos="926"/>
      </w:tabs>
      <w:ind w:left="926"/>
    </w:pPr>
  </w:style>
  <w:style w:type="paragraph" w:styleId="ListBullet4">
    <w:name w:val="List Bullet 4"/>
    <w:basedOn w:val="Normal"/>
    <w:autoRedefine/>
    <w:rsid w:val="00D425ED"/>
    <w:pPr>
      <w:numPr>
        <w:numId w:val="8"/>
      </w:numPr>
      <w:tabs>
        <w:tab w:val="clear" w:pos="926"/>
        <w:tab w:val="num" w:pos="1209"/>
      </w:tabs>
      <w:ind w:left="1209"/>
    </w:pPr>
  </w:style>
  <w:style w:type="paragraph" w:styleId="ListBullet5">
    <w:name w:val="List Bullet 5"/>
    <w:basedOn w:val="Normal"/>
    <w:autoRedefine/>
    <w:rsid w:val="00D425ED"/>
    <w:pPr>
      <w:numPr>
        <w:numId w:val="9"/>
      </w:numPr>
      <w:tabs>
        <w:tab w:val="clear" w:pos="1209"/>
        <w:tab w:val="num" w:pos="1492"/>
      </w:tabs>
      <w:ind w:left="1492"/>
    </w:pPr>
  </w:style>
  <w:style w:type="paragraph" w:styleId="ListContinue2">
    <w:name w:val="List Continue 2"/>
    <w:basedOn w:val="Normal"/>
    <w:rsid w:val="00D425ED"/>
    <w:pPr>
      <w:spacing w:after="120"/>
      <w:ind w:left="566"/>
    </w:pPr>
  </w:style>
  <w:style w:type="paragraph" w:styleId="ListContinue3">
    <w:name w:val="List Continue 3"/>
    <w:basedOn w:val="Normal"/>
    <w:rsid w:val="00D425ED"/>
    <w:pPr>
      <w:spacing w:after="120"/>
      <w:ind w:left="849"/>
    </w:pPr>
  </w:style>
  <w:style w:type="paragraph" w:styleId="ListContinue4">
    <w:name w:val="List Continue 4"/>
    <w:basedOn w:val="Normal"/>
    <w:rsid w:val="00D425ED"/>
    <w:pPr>
      <w:spacing w:after="120"/>
      <w:ind w:left="1132"/>
    </w:pPr>
  </w:style>
  <w:style w:type="paragraph" w:styleId="ListContinue5">
    <w:name w:val="List Continue 5"/>
    <w:basedOn w:val="Normal"/>
    <w:rsid w:val="00D425ED"/>
    <w:pPr>
      <w:spacing w:after="120"/>
      <w:ind w:left="1415"/>
    </w:pPr>
  </w:style>
  <w:style w:type="paragraph" w:styleId="ListNumber">
    <w:name w:val="List Number"/>
    <w:basedOn w:val="Normal"/>
    <w:rsid w:val="00D425ED"/>
    <w:pPr>
      <w:numPr>
        <w:numId w:val="1"/>
      </w:numPr>
      <w:ind w:left="0" w:firstLine="0"/>
    </w:pPr>
  </w:style>
  <w:style w:type="paragraph" w:styleId="ListNumber2">
    <w:name w:val="List Number 2"/>
    <w:basedOn w:val="Normal"/>
    <w:rsid w:val="00D425ED"/>
    <w:pPr>
      <w:tabs>
        <w:tab w:val="num" w:pos="643"/>
      </w:tabs>
      <w:ind w:left="643" w:hanging="360"/>
    </w:pPr>
  </w:style>
  <w:style w:type="paragraph" w:styleId="ListNumber3">
    <w:name w:val="List Number 3"/>
    <w:basedOn w:val="Normal"/>
    <w:rsid w:val="00D425ED"/>
    <w:pPr>
      <w:numPr>
        <w:numId w:val="2"/>
      </w:numPr>
      <w:tabs>
        <w:tab w:val="clear" w:pos="643"/>
        <w:tab w:val="num" w:pos="926"/>
      </w:tabs>
      <w:ind w:left="926"/>
    </w:pPr>
  </w:style>
  <w:style w:type="paragraph" w:styleId="ListNumber4">
    <w:name w:val="List Number 4"/>
    <w:basedOn w:val="Normal"/>
    <w:rsid w:val="00D425ED"/>
    <w:pPr>
      <w:numPr>
        <w:numId w:val="3"/>
      </w:numPr>
      <w:tabs>
        <w:tab w:val="clear" w:pos="926"/>
        <w:tab w:val="num" w:pos="1209"/>
      </w:tabs>
      <w:ind w:left="1209"/>
    </w:pPr>
  </w:style>
  <w:style w:type="paragraph" w:styleId="ListNumber5">
    <w:name w:val="List Number 5"/>
    <w:basedOn w:val="Normal"/>
    <w:rsid w:val="00D425ED"/>
    <w:pPr>
      <w:numPr>
        <w:numId w:val="4"/>
      </w:numPr>
      <w:tabs>
        <w:tab w:val="clear" w:pos="1209"/>
        <w:tab w:val="num" w:pos="1492"/>
      </w:tabs>
      <w:ind w:left="1492"/>
    </w:pPr>
  </w:style>
  <w:style w:type="character" w:customStyle="1" w:styleId="MacroTextChar">
    <w:name w:val="Macro Text Char"/>
    <w:basedOn w:val="DefaultParagraphFont"/>
    <w:link w:val="MacroText"/>
    <w:semiHidden/>
    <w:rsid w:val="00D425ED"/>
    <w:rPr>
      <w:rFonts w:ascii="Courier New" w:hAnsi="Courier New" w:cs="Courier New"/>
      <w:lang w:val="en-GB" w:eastAsia="en-US" w:bidi="ar-SA"/>
    </w:rPr>
  </w:style>
  <w:style w:type="paragraph" w:styleId="MacroText">
    <w:name w:val="macro"/>
    <w:link w:val="MacroTextChar"/>
    <w:semiHidden/>
    <w:rsid w:val="00D425ED"/>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lang w:val="en-GB" w:eastAsia="en-US"/>
    </w:rPr>
  </w:style>
  <w:style w:type="paragraph" w:styleId="MessageHeader">
    <w:name w:val="Message Header"/>
    <w:basedOn w:val="Normal"/>
    <w:link w:val="MessageHeaderChar"/>
    <w:rsid w:val="00D425E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rsid w:val="00D425ED"/>
    <w:rPr>
      <w:rFonts w:ascii="Arial" w:hAnsi="Arial" w:cs="Arial"/>
      <w:sz w:val="24"/>
      <w:szCs w:val="24"/>
      <w:shd w:val="pct20" w:color="auto" w:fill="auto"/>
      <w:lang w:val="en-GB"/>
    </w:rPr>
  </w:style>
  <w:style w:type="paragraph" w:styleId="NormalWeb">
    <w:name w:val="Normal (Web)"/>
    <w:basedOn w:val="Normal"/>
    <w:rsid w:val="00D425ED"/>
    <w:rPr>
      <w:sz w:val="24"/>
      <w:szCs w:val="24"/>
    </w:rPr>
  </w:style>
  <w:style w:type="paragraph" w:styleId="NormalIndent">
    <w:name w:val="Normal Indent"/>
    <w:basedOn w:val="Normal"/>
    <w:rsid w:val="00D425ED"/>
    <w:pPr>
      <w:ind w:left="709"/>
    </w:pPr>
  </w:style>
  <w:style w:type="paragraph" w:styleId="NoteHeading">
    <w:name w:val="Note Heading"/>
    <w:basedOn w:val="Normal"/>
    <w:next w:val="Normal"/>
    <w:link w:val="NoteHeadingChar"/>
    <w:rsid w:val="00D425ED"/>
  </w:style>
  <w:style w:type="character" w:customStyle="1" w:styleId="NoteHeadingChar">
    <w:name w:val="Note Heading Char"/>
    <w:basedOn w:val="DefaultParagraphFont"/>
    <w:link w:val="NoteHeading"/>
    <w:rsid w:val="00D425ED"/>
    <w:rPr>
      <w:rFonts w:ascii="Times New Roman" w:hAnsi="Times New Roman" w:cs="Times New Roman"/>
      <w:sz w:val="20"/>
      <w:szCs w:val="20"/>
      <w:lang w:val="en-GB"/>
    </w:rPr>
  </w:style>
  <w:style w:type="paragraph" w:styleId="PlainText">
    <w:name w:val="Plain Text"/>
    <w:basedOn w:val="Normal"/>
    <w:link w:val="PlainTextChar"/>
    <w:rsid w:val="00D425ED"/>
    <w:rPr>
      <w:rFonts w:ascii="Courier New" w:hAnsi="Courier New" w:cs="Courier New"/>
    </w:rPr>
  </w:style>
  <w:style w:type="character" w:customStyle="1" w:styleId="PlainTextChar">
    <w:name w:val="Plain Text Char"/>
    <w:basedOn w:val="DefaultParagraphFont"/>
    <w:link w:val="PlainText"/>
    <w:rsid w:val="00D425ED"/>
    <w:rPr>
      <w:rFonts w:ascii="Courier New" w:hAnsi="Courier New" w:cs="Courier New"/>
      <w:sz w:val="20"/>
      <w:szCs w:val="20"/>
      <w:lang w:val="en-GB"/>
    </w:rPr>
  </w:style>
  <w:style w:type="paragraph" w:styleId="Salutation">
    <w:name w:val="Salutation"/>
    <w:basedOn w:val="Normal"/>
    <w:next w:val="Normal"/>
    <w:link w:val="SalutationChar"/>
    <w:rsid w:val="00D425ED"/>
  </w:style>
  <w:style w:type="character" w:customStyle="1" w:styleId="SalutationChar">
    <w:name w:val="Salutation Char"/>
    <w:basedOn w:val="DefaultParagraphFont"/>
    <w:link w:val="Salutation"/>
    <w:rsid w:val="00D425ED"/>
    <w:rPr>
      <w:rFonts w:ascii="Times New Roman" w:hAnsi="Times New Roman" w:cs="Times New Roman"/>
      <w:sz w:val="20"/>
      <w:szCs w:val="20"/>
      <w:lang w:val="en-GB"/>
    </w:rPr>
  </w:style>
  <w:style w:type="paragraph" w:styleId="Signature">
    <w:name w:val="Signature"/>
    <w:basedOn w:val="Normal"/>
    <w:link w:val="SignatureChar"/>
    <w:rsid w:val="00D425ED"/>
    <w:pPr>
      <w:ind w:left="4252"/>
    </w:pPr>
  </w:style>
  <w:style w:type="character" w:customStyle="1" w:styleId="SignatureChar">
    <w:name w:val="Signature Char"/>
    <w:basedOn w:val="DefaultParagraphFont"/>
    <w:link w:val="Signature"/>
    <w:rsid w:val="00D425ED"/>
    <w:rPr>
      <w:rFonts w:ascii="Times New Roman" w:hAnsi="Times New Roman" w:cs="Times New Roman"/>
      <w:sz w:val="20"/>
      <w:szCs w:val="20"/>
      <w:lang w:val="en-GB"/>
    </w:rPr>
  </w:style>
  <w:style w:type="paragraph" w:styleId="Subtitle">
    <w:name w:val="Subtitle"/>
    <w:basedOn w:val="Normal"/>
    <w:next w:val="Normal"/>
    <w:link w:val="SubtitleChar"/>
    <w:qFormat/>
    <w:rsid w:val="00D425ED"/>
    <w:pPr>
      <w:spacing w:after="720" w:line="240" w:lineRule="auto"/>
      <w:jc w:val="right"/>
    </w:pPr>
    <w:rPr>
      <w:rFonts w:ascii="Cambria" w:hAnsi="Cambria"/>
      <w:szCs w:val="22"/>
    </w:rPr>
  </w:style>
  <w:style w:type="character" w:customStyle="1" w:styleId="SubtitleChar">
    <w:name w:val="Subtitle Char"/>
    <w:basedOn w:val="DefaultParagraphFont"/>
    <w:link w:val="Subtitle"/>
    <w:rsid w:val="00D425ED"/>
    <w:rPr>
      <w:rFonts w:ascii="Cambria" w:hAnsi="Cambria" w:cs="Times New Roman"/>
      <w:sz w:val="22"/>
      <w:szCs w:val="22"/>
    </w:rPr>
  </w:style>
  <w:style w:type="character" w:styleId="PageNumber">
    <w:name w:val="page number"/>
    <w:basedOn w:val="DefaultParagraphFont"/>
    <w:rsid w:val="00D425ED"/>
    <w:rPr>
      <w:rFonts w:cs="Times New Roman"/>
    </w:rPr>
  </w:style>
  <w:style w:type="paragraph" w:customStyle="1" w:styleId="Cell">
    <w:name w:val="Cell"/>
    <w:basedOn w:val="Normal"/>
    <w:rsid w:val="00D425ED"/>
    <w:pPr>
      <w:spacing w:before="120" w:after="60"/>
      <w:jc w:val="left"/>
    </w:pPr>
    <w:rPr>
      <w:rFonts w:ascii="Arial" w:hAnsi="Arial"/>
      <w:sz w:val="16"/>
      <w:lang w:eastAsia="en-GB"/>
    </w:rPr>
  </w:style>
  <w:style w:type="paragraph" w:customStyle="1" w:styleId="LittleCell">
    <w:name w:val="LittleCell"/>
    <w:basedOn w:val="Normal"/>
    <w:rsid w:val="00D425ED"/>
    <w:pPr>
      <w:jc w:val="left"/>
    </w:pPr>
    <w:rPr>
      <w:rFonts w:ascii="Arial" w:hAnsi="Arial"/>
      <w:sz w:val="16"/>
      <w:lang w:eastAsia="en-GB"/>
    </w:rPr>
  </w:style>
  <w:style w:type="character" w:styleId="Hyperlink">
    <w:name w:val="Hyperlink"/>
    <w:basedOn w:val="DefaultParagraphFont"/>
    <w:uiPriority w:val="99"/>
    <w:rsid w:val="00D425ED"/>
    <w:rPr>
      <w:rFonts w:ascii="Times New Roman" w:hAnsi="Times New Roman" w:cs="Times New Roman"/>
      <w:b/>
      <w:color w:val="auto"/>
      <w:sz w:val="22"/>
      <w:u w:val="none"/>
      <w:vertAlign w:val="baseline"/>
    </w:rPr>
  </w:style>
  <w:style w:type="paragraph" w:customStyle="1" w:styleId="EUR023Level2">
    <w:name w:val="EUR023 Level2"/>
    <w:basedOn w:val="Normal"/>
    <w:link w:val="EUR023Level2Char"/>
    <w:qFormat/>
    <w:rsid w:val="00A55AA4"/>
    <w:pPr>
      <w:numPr>
        <w:ilvl w:val="1"/>
        <w:numId w:val="25"/>
      </w:numPr>
      <w:tabs>
        <w:tab w:val="left" w:pos="1418"/>
      </w:tabs>
      <w:spacing w:after="240" w:line="240" w:lineRule="auto"/>
      <w:ind w:left="0" w:firstLine="0"/>
    </w:pPr>
    <w:rPr>
      <w:rFonts w:asciiTheme="minorHAnsi" w:hAnsiTheme="minorHAnsi" w:cs="Arial"/>
      <w:szCs w:val="22"/>
    </w:rPr>
  </w:style>
  <w:style w:type="paragraph" w:customStyle="1" w:styleId="EUR023Level1">
    <w:name w:val="EUR023Level1"/>
    <w:basedOn w:val="EUR023Level2"/>
    <w:link w:val="EUR023Level1Char"/>
    <w:qFormat/>
    <w:rsid w:val="00D425ED"/>
    <w:pPr>
      <w:pageBreakBefore/>
      <w:numPr>
        <w:ilvl w:val="0"/>
      </w:numPr>
    </w:pPr>
  </w:style>
  <w:style w:type="character" w:customStyle="1" w:styleId="EUR023Level2Char">
    <w:name w:val="EUR023 Level2 Char"/>
    <w:basedOn w:val="DefaultParagraphFont"/>
    <w:link w:val="EUR023Level2"/>
    <w:rsid w:val="00A55AA4"/>
    <w:rPr>
      <w:rFonts w:asciiTheme="minorHAnsi" w:hAnsiTheme="minorHAnsi" w:cs="Arial"/>
      <w:szCs w:val="22"/>
      <w:lang w:val="en-US" w:eastAsia="en-US"/>
    </w:rPr>
  </w:style>
  <w:style w:type="paragraph" w:customStyle="1" w:styleId="EUR023bodynumbered">
    <w:name w:val="EUR023 body numbered"/>
    <w:basedOn w:val="Normal"/>
    <w:link w:val="EUR023bodynumberedChar"/>
    <w:qFormat/>
    <w:rsid w:val="00D425ED"/>
    <w:pPr>
      <w:numPr>
        <w:ilvl w:val="2"/>
        <w:numId w:val="25"/>
      </w:numPr>
      <w:spacing w:after="240"/>
    </w:pPr>
  </w:style>
  <w:style w:type="character" w:customStyle="1" w:styleId="EUR023Level1Char">
    <w:name w:val="EUR023Level1 Char"/>
    <w:basedOn w:val="EUR023Level2Char"/>
    <w:link w:val="EUR023Level1"/>
    <w:rsid w:val="00D425ED"/>
    <w:rPr>
      <w:rFonts w:ascii="Arial" w:hAnsi="Arial" w:cs="Arial"/>
      <w:smallCaps w:val="0"/>
      <w:szCs w:val="22"/>
      <w:lang w:val="en-US" w:eastAsia="en-US" w:bidi="ar-SA"/>
    </w:rPr>
  </w:style>
  <w:style w:type="character" w:customStyle="1" w:styleId="EUR023bodynumberedChar">
    <w:name w:val="EUR023 body numbered Char"/>
    <w:basedOn w:val="DefaultParagraphFont"/>
    <w:link w:val="EUR023bodynumbered"/>
    <w:rsid w:val="00D425ED"/>
    <w:rPr>
      <w:rFonts w:ascii="Calibri" w:hAnsi="Calibri"/>
      <w:lang w:val="en-US" w:eastAsia="en-US" w:bidi="ar-SA"/>
    </w:rPr>
  </w:style>
  <w:style w:type="paragraph" w:customStyle="1" w:styleId="EUR023abclist">
    <w:name w:val="EUR023 abc list"/>
    <w:basedOn w:val="EUR023bodynumbered"/>
    <w:rsid w:val="00D425ED"/>
    <w:pPr>
      <w:numPr>
        <w:ilvl w:val="0"/>
        <w:numId w:val="24"/>
      </w:numPr>
      <w:tabs>
        <w:tab w:val="num" w:pos="360"/>
      </w:tabs>
      <w:ind w:left="284" w:hanging="284"/>
    </w:pPr>
  </w:style>
  <w:style w:type="table" w:styleId="TableGrid">
    <w:name w:val="Table Grid"/>
    <w:basedOn w:val="TableNormal"/>
    <w:rsid w:val="00D425ED"/>
    <w:rPr>
      <w:lang w:val="en-GB"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D425ED"/>
    <w:pPr>
      <w:ind w:left="720"/>
      <w:contextualSpacing/>
    </w:pPr>
  </w:style>
  <w:style w:type="paragraph" w:styleId="TOC1">
    <w:name w:val="toc 1"/>
    <w:basedOn w:val="Normal"/>
    <w:next w:val="Normal"/>
    <w:autoRedefine/>
    <w:uiPriority w:val="39"/>
    <w:rsid w:val="00D425ED"/>
    <w:pPr>
      <w:tabs>
        <w:tab w:val="left" w:pos="426"/>
        <w:tab w:val="right" w:leader="dot" w:pos="9016"/>
      </w:tabs>
      <w:spacing w:after="100"/>
    </w:pPr>
  </w:style>
  <w:style w:type="paragraph" w:styleId="TOC2">
    <w:name w:val="toc 2"/>
    <w:basedOn w:val="Normal"/>
    <w:next w:val="Normal"/>
    <w:autoRedefine/>
    <w:semiHidden/>
    <w:rsid w:val="00D425ED"/>
    <w:pPr>
      <w:tabs>
        <w:tab w:val="left" w:pos="993"/>
        <w:tab w:val="right" w:leader="dot" w:pos="9016"/>
      </w:tabs>
      <w:spacing w:after="100"/>
      <w:ind w:left="426"/>
    </w:pPr>
  </w:style>
  <w:style w:type="paragraph" w:styleId="TOC3">
    <w:name w:val="toc 3"/>
    <w:basedOn w:val="Normal"/>
    <w:next w:val="Normal"/>
    <w:autoRedefine/>
    <w:semiHidden/>
    <w:rsid w:val="00D425ED"/>
    <w:pPr>
      <w:tabs>
        <w:tab w:val="left" w:pos="1560"/>
        <w:tab w:val="right" w:leader="dot" w:pos="9016"/>
      </w:tabs>
      <w:spacing w:after="100"/>
    </w:pPr>
  </w:style>
  <w:style w:type="character" w:styleId="Strong">
    <w:name w:val="Strong"/>
    <w:basedOn w:val="DefaultParagraphFont"/>
    <w:qFormat/>
    <w:rsid w:val="00D425ED"/>
    <w:rPr>
      <w:b/>
      <w:color w:val="C0504D"/>
    </w:rPr>
  </w:style>
  <w:style w:type="character" w:styleId="Emphasis">
    <w:name w:val="Emphasis"/>
    <w:basedOn w:val="DefaultParagraphFont"/>
    <w:qFormat/>
    <w:rsid w:val="00D425ED"/>
    <w:rPr>
      <w:b/>
      <w:i/>
      <w:spacing w:val="10"/>
    </w:rPr>
  </w:style>
  <w:style w:type="paragraph" w:styleId="NoSpacing">
    <w:name w:val="No Spacing"/>
    <w:basedOn w:val="Normal"/>
    <w:link w:val="NoSpacingChar"/>
    <w:qFormat/>
    <w:rsid w:val="00D425ED"/>
    <w:pPr>
      <w:spacing w:after="0" w:line="240" w:lineRule="auto"/>
    </w:pPr>
  </w:style>
  <w:style w:type="character" w:customStyle="1" w:styleId="NoSpacingChar">
    <w:name w:val="No Spacing Char"/>
    <w:basedOn w:val="DefaultParagraphFont"/>
    <w:link w:val="NoSpacing"/>
    <w:rsid w:val="00D425ED"/>
    <w:rPr>
      <w:rFonts w:cs="Times New Roman"/>
    </w:rPr>
  </w:style>
  <w:style w:type="paragraph" w:styleId="Quote">
    <w:name w:val="Quote"/>
    <w:basedOn w:val="Normal"/>
    <w:next w:val="Normal"/>
    <w:link w:val="QuoteChar"/>
    <w:qFormat/>
    <w:rsid w:val="00D425ED"/>
    <w:rPr>
      <w:i/>
    </w:rPr>
  </w:style>
  <w:style w:type="character" w:customStyle="1" w:styleId="QuoteChar">
    <w:name w:val="Quote Char"/>
    <w:basedOn w:val="DefaultParagraphFont"/>
    <w:link w:val="Quote"/>
    <w:rsid w:val="00D425ED"/>
    <w:rPr>
      <w:rFonts w:cs="Times New Roman"/>
      <w:i/>
    </w:rPr>
  </w:style>
  <w:style w:type="paragraph" w:styleId="IntenseQuote">
    <w:name w:val="Intense Quote"/>
    <w:basedOn w:val="Normal"/>
    <w:next w:val="Normal"/>
    <w:link w:val="IntenseQuoteChar"/>
    <w:qFormat/>
    <w:rsid w:val="00D425ED"/>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rPr>
  </w:style>
  <w:style w:type="character" w:customStyle="1" w:styleId="IntenseQuoteChar">
    <w:name w:val="Intense Quote Char"/>
    <w:basedOn w:val="DefaultParagraphFont"/>
    <w:link w:val="IntenseQuote"/>
    <w:rsid w:val="00D425ED"/>
    <w:rPr>
      <w:rFonts w:cs="Times New Roman"/>
      <w:b/>
      <w:i/>
      <w:color w:val="FFFFFF"/>
      <w:shd w:val="clear" w:color="auto" w:fill="C0504D"/>
    </w:rPr>
  </w:style>
  <w:style w:type="character" w:styleId="SubtleEmphasis">
    <w:name w:val="Subtle Emphasis"/>
    <w:qFormat/>
    <w:rsid w:val="00D425ED"/>
    <w:rPr>
      <w:i/>
    </w:rPr>
  </w:style>
  <w:style w:type="character" w:styleId="IntenseEmphasis">
    <w:name w:val="Intense Emphasis"/>
    <w:qFormat/>
    <w:rsid w:val="00D425ED"/>
    <w:rPr>
      <w:b/>
      <w:i/>
      <w:color w:val="C0504D"/>
      <w:spacing w:val="10"/>
    </w:rPr>
  </w:style>
  <w:style w:type="character" w:styleId="SubtleReference">
    <w:name w:val="Subtle Reference"/>
    <w:qFormat/>
    <w:rsid w:val="00D425ED"/>
    <w:rPr>
      <w:b/>
    </w:rPr>
  </w:style>
  <w:style w:type="character" w:styleId="IntenseReference">
    <w:name w:val="Intense Reference"/>
    <w:qFormat/>
    <w:rsid w:val="00D425ED"/>
    <w:rPr>
      <w:b/>
      <w:smallCaps/>
      <w:spacing w:val="5"/>
      <w:sz w:val="22"/>
      <w:u w:val="single"/>
    </w:rPr>
  </w:style>
  <w:style w:type="character" w:styleId="BookTitle">
    <w:name w:val="Book Title"/>
    <w:qFormat/>
    <w:rsid w:val="00D425ED"/>
    <w:rPr>
      <w:rFonts w:ascii="Cambria" w:hAnsi="Cambria"/>
      <w:i/>
      <w:sz w:val="20"/>
    </w:rPr>
  </w:style>
  <w:style w:type="paragraph" w:styleId="TOCHeading">
    <w:name w:val="TOC Heading"/>
    <w:basedOn w:val="Heading1"/>
    <w:next w:val="Normal"/>
    <w:qFormat/>
    <w:rsid w:val="00D425ED"/>
    <w:pPr>
      <w:outlineLvl w:val="9"/>
    </w:pPr>
  </w:style>
  <w:style w:type="paragraph" w:styleId="BalloonText">
    <w:name w:val="Balloon Text"/>
    <w:basedOn w:val="Normal"/>
    <w:link w:val="BalloonTextChar"/>
    <w:semiHidden/>
    <w:rsid w:val="00D425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D425ED"/>
    <w:rPr>
      <w:rFonts w:ascii="Tahoma" w:hAnsi="Tahoma" w:cs="Tahoma"/>
      <w:sz w:val="16"/>
      <w:szCs w:val="16"/>
    </w:rPr>
  </w:style>
  <w:style w:type="paragraph" w:customStyle="1" w:styleId="IcaoSoDTitle1Section">
    <w:name w:val="IcaoSoD Title1(Section)"/>
    <w:basedOn w:val="Normal"/>
    <w:next w:val="Normal"/>
    <w:rsid w:val="00D425ED"/>
    <w:pPr>
      <w:keepNext/>
      <w:numPr>
        <w:numId w:val="26"/>
      </w:numPr>
      <w:spacing w:before="120" w:after="240" w:line="240" w:lineRule="auto"/>
    </w:pPr>
    <w:rPr>
      <w:rFonts w:ascii="Times New Roman" w:hAnsi="Times New Roman"/>
      <w:b/>
      <w:sz w:val="22"/>
      <w:lang w:val="en-GB"/>
    </w:rPr>
  </w:style>
  <w:style w:type="character" w:styleId="CommentReference">
    <w:name w:val="annotation reference"/>
    <w:basedOn w:val="DefaultParagraphFont"/>
    <w:semiHidden/>
    <w:rsid w:val="00D425ED"/>
    <w:rPr>
      <w:sz w:val="16"/>
      <w:szCs w:val="16"/>
    </w:rPr>
  </w:style>
  <w:style w:type="paragraph" w:styleId="CommentSubject">
    <w:name w:val="annotation subject"/>
    <w:basedOn w:val="CommentText"/>
    <w:next w:val="CommentText"/>
    <w:semiHidden/>
    <w:rsid w:val="00D425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61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0.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9.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footer" Target="footer5.xml"/><Relationship Id="rId27"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F4EA1-78F6-4E4D-AE07-47B797E61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9</Pages>
  <Words>2147</Words>
  <Characters>12244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EUR DOC 024</vt:lpstr>
    </vt:vector>
  </TitlesOfParts>
  <Company>Microsoft</Company>
  <LinksUpToDate>false</LinksUpToDate>
  <CharactersWithSpaces>14363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 DOC 024</dc:title>
  <dc:creator>enahmadov</dc:creator>
  <cp:lastModifiedBy>Hofstetter, Isabelle</cp:lastModifiedBy>
  <cp:revision>47</cp:revision>
  <cp:lastPrinted>2017-10-16T10:11:00Z</cp:lastPrinted>
  <dcterms:created xsi:type="dcterms:W3CDTF">2012-06-25T09:49:00Z</dcterms:created>
  <dcterms:modified xsi:type="dcterms:W3CDTF">2017-11-08T13:01:00Z</dcterms:modified>
</cp:coreProperties>
</file>